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rPr>
          <w:b/>
          <w:sz w:val="28"/>
          <w:szCs w:val="28"/>
        </w:rPr>
      </w:pPr>
    </w:p>
    <w:p w14:paraId="00000002">
      <w:pPr>
        <w:ind w:left="4962"/>
        <w:rPr>
          <w:b/>
          <w:sz w:val="28"/>
          <w:szCs w:val="28"/>
        </w:rPr>
      </w:pPr>
    </w:p>
    <w:p w14:paraId="00000003">
      <w:pPr>
        <w:ind w:left="4962"/>
        <w:rPr>
          <w:b/>
        </w:rPr>
      </w:pPr>
    </w:p>
    <w:tbl>
      <w:tblPr>
        <w:tblStyle w:val="63"/>
        <w:tblW w:w="9571" w:type="dxa"/>
        <w:tblInd w:w="-11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4785"/>
        <w:gridCol w:w="4786"/>
      </w:tblGrid>
      <w:tr w14:paraId="3A3B934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22" w:hRule="atLeast"/>
          <w:tblHeader/>
        </w:trPr>
        <w:tc>
          <w:tcPr>
            <w:tcW w:w="4785" w:type="dxa"/>
          </w:tcPr>
          <w:p w14:paraId="00000004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Согласовано </w:t>
            </w:r>
          </w:p>
          <w:p w14:paraId="00000005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Методическим советом</w:t>
            </w:r>
          </w:p>
          <w:p w14:paraId="00000006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Протокол № _______</w:t>
            </w:r>
          </w:p>
          <w:p w14:paraId="00000007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От «       »___________ 202   г.</w:t>
            </w:r>
          </w:p>
          <w:p w14:paraId="00000008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______________________</w:t>
            </w:r>
          </w:p>
        </w:tc>
        <w:tc>
          <w:tcPr>
            <w:tcW w:w="4786" w:type="dxa"/>
          </w:tcPr>
          <w:p w14:paraId="00000009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Приложение 5</w:t>
            </w:r>
          </w:p>
          <w:p w14:paraId="0000000A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14:paraId="0000000B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34.02.01 «Сестринское дело»,    </w:t>
            </w:r>
          </w:p>
          <w:p w14:paraId="0000000C">
            <w:pP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>шифр специальности</w:t>
            </w:r>
          </w:p>
          <w:p w14:paraId="0000000D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утвержденной приказом </w:t>
            </w:r>
          </w:p>
          <w:p w14:paraId="0000000E"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от  ______  № _____</w:t>
            </w:r>
          </w:p>
        </w:tc>
      </w:tr>
    </w:tbl>
    <w:p w14:paraId="0000000F">
      <w:pPr>
        <w:spacing w:after="200" w:line="276" w:lineRule="auto"/>
        <w:rPr>
          <w:sz w:val="28"/>
          <w:szCs w:val="28"/>
        </w:rPr>
      </w:pPr>
    </w:p>
    <w:p w14:paraId="00000010">
      <w:pPr>
        <w:spacing w:after="200" w:line="276" w:lineRule="auto"/>
        <w:rPr>
          <w:sz w:val="28"/>
          <w:szCs w:val="28"/>
        </w:rPr>
      </w:pPr>
    </w:p>
    <w:p w14:paraId="00000011">
      <w:pPr>
        <w:spacing w:after="200" w:line="276" w:lineRule="auto"/>
        <w:rPr>
          <w:sz w:val="28"/>
          <w:szCs w:val="28"/>
        </w:rPr>
      </w:pPr>
    </w:p>
    <w:p w14:paraId="00000012">
      <w:pPr>
        <w:spacing w:after="200" w:line="276" w:lineRule="auto"/>
        <w:rPr>
          <w:sz w:val="28"/>
          <w:szCs w:val="28"/>
        </w:rPr>
      </w:pPr>
    </w:p>
    <w:p w14:paraId="00000013">
      <w:pPr>
        <w:spacing w:after="200" w:line="276" w:lineRule="auto"/>
        <w:rPr>
          <w:sz w:val="28"/>
          <w:szCs w:val="28"/>
        </w:rPr>
      </w:pPr>
    </w:p>
    <w:p w14:paraId="00000014">
      <w:pPr>
        <w:spacing w:after="200" w:line="276" w:lineRule="auto"/>
        <w:rPr>
          <w:sz w:val="28"/>
          <w:szCs w:val="28"/>
        </w:rPr>
      </w:pPr>
    </w:p>
    <w:p w14:paraId="00000015">
      <w:pPr>
        <w:spacing w:after="200" w:line="276" w:lineRule="auto"/>
        <w:rPr>
          <w:sz w:val="28"/>
          <w:szCs w:val="28"/>
        </w:rPr>
      </w:pPr>
    </w:p>
    <w:p w14:paraId="0000001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РАБОЧАЯ ПРОГРАММА УЧЕБНОЙ ДИСЦИПЛИНЫ</w:t>
      </w:r>
    </w:p>
    <w:p w14:paraId="00000017">
      <w:pPr>
        <w:jc w:val="center"/>
        <w:rPr>
          <w:b/>
          <w:sz w:val="28"/>
          <w:szCs w:val="28"/>
          <w:u w:val="single"/>
        </w:rPr>
      </w:pPr>
    </w:p>
    <w:p w14:paraId="000000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b/>
          <w:smallCaps/>
          <w:sz w:val="28"/>
          <w:szCs w:val="28"/>
        </w:rPr>
        <w:t xml:space="preserve">ОУД. 04.ИНОСТРАННЫЙ ЯЗЫК </w:t>
      </w:r>
    </w:p>
    <w:p w14:paraId="00000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000001A">
      <w:pPr>
        <w:tabs>
          <w:tab w:val="left" w:pos="3840"/>
        </w:tabs>
        <w:spacing w:after="200" w:line="276" w:lineRule="auto"/>
        <w:jc w:val="center"/>
      </w:pPr>
      <w:r>
        <w:t>Очная форма обучения</w:t>
      </w:r>
    </w:p>
    <w:p w14:paraId="0000001B">
      <w:pPr>
        <w:tabs>
          <w:tab w:val="left" w:pos="3840"/>
        </w:tabs>
        <w:spacing w:after="200" w:line="276" w:lineRule="auto"/>
        <w:jc w:val="center"/>
      </w:pPr>
    </w:p>
    <w:p w14:paraId="0000001C">
      <w:pPr>
        <w:tabs>
          <w:tab w:val="left" w:pos="3840"/>
        </w:tabs>
        <w:spacing w:after="200" w:line="276" w:lineRule="auto"/>
        <w:jc w:val="center"/>
      </w:pPr>
    </w:p>
    <w:p w14:paraId="0000001D">
      <w:pPr>
        <w:tabs>
          <w:tab w:val="left" w:pos="3840"/>
        </w:tabs>
        <w:spacing w:after="200" w:line="276" w:lineRule="auto"/>
        <w:jc w:val="center"/>
      </w:pPr>
    </w:p>
    <w:p w14:paraId="0000001E">
      <w:pPr>
        <w:tabs>
          <w:tab w:val="left" w:pos="3840"/>
        </w:tabs>
        <w:spacing w:after="200" w:line="276" w:lineRule="auto"/>
        <w:jc w:val="center"/>
      </w:pPr>
    </w:p>
    <w:p w14:paraId="0000001F">
      <w:pPr>
        <w:tabs>
          <w:tab w:val="left" w:pos="3840"/>
        </w:tabs>
        <w:spacing w:after="200" w:line="276" w:lineRule="auto"/>
        <w:jc w:val="center"/>
      </w:pPr>
    </w:p>
    <w:p w14:paraId="00000020">
      <w:pPr>
        <w:tabs>
          <w:tab w:val="left" w:pos="3840"/>
        </w:tabs>
        <w:spacing w:after="200" w:line="276" w:lineRule="auto"/>
        <w:jc w:val="center"/>
      </w:pPr>
    </w:p>
    <w:p w14:paraId="00000021">
      <w:pPr>
        <w:tabs>
          <w:tab w:val="left" w:pos="3840"/>
        </w:tabs>
        <w:spacing w:after="200" w:line="276" w:lineRule="auto"/>
        <w:jc w:val="center"/>
      </w:pPr>
    </w:p>
    <w:p w14:paraId="00000022">
      <w:pPr>
        <w:tabs>
          <w:tab w:val="left" w:pos="3840"/>
        </w:tabs>
        <w:spacing w:after="200" w:line="276" w:lineRule="auto"/>
        <w:jc w:val="center"/>
        <w:rPr>
          <w:b/>
        </w:rPr>
      </w:pPr>
      <w:r>
        <w:rPr>
          <w:b/>
        </w:rPr>
        <w:t>г. Нижневартовск, 2025 г.</w:t>
      </w:r>
    </w:p>
    <w:p w14:paraId="00000023">
      <w:pPr>
        <w:ind w:firstLine="567"/>
        <w:jc w:val="both"/>
      </w:pPr>
    </w:p>
    <w:p w14:paraId="00000024">
      <w:pPr>
        <w:jc w:val="both"/>
      </w:pPr>
    </w:p>
    <w:p w14:paraId="00000025"/>
    <w:p w14:paraId="00000026">
      <w:pPr>
        <w:ind w:left="284" w:right="283" w:firstLine="709"/>
        <w:jc w:val="both"/>
      </w:pPr>
      <w:r>
        <w:t xml:space="preserve">Рабочая программа учебной дисциплины «Иностранный язык»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«Иностранный язык» для профессиональных образовательных организаций. </w:t>
      </w:r>
    </w:p>
    <w:p w14:paraId="00000027">
      <w:pPr>
        <w:ind w:left="284" w:right="283" w:firstLine="709"/>
        <w:jc w:val="both"/>
      </w:pPr>
      <w: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14:paraId="00000028">
      <w:pPr>
        <w:ind w:left="284" w:right="283" w:firstLine="709"/>
        <w:jc w:val="both"/>
        <w:rPr>
          <w:b/>
        </w:rPr>
      </w:pPr>
    </w:p>
    <w:p w14:paraId="00000029">
      <w:pPr>
        <w:ind w:left="284" w:right="283" w:firstLine="709"/>
        <w:jc w:val="both"/>
      </w:pPr>
      <w:r>
        <w:rPr>
          <w:b/>
        </w:rPr>
        <w:t xml:space="preserve">Организация-разработчик: </w:t>
      </w:r>
      <w: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14:paraId="000000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  <w:rPr>
          <w:b/>
        </w:rPr>
      </w:pPr>
    </w:p>
    <w:p w14:paraId="00000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  <w:rPr>
          <w:b/>
        </w:rPr>
      </w:pPr>
      <w:r>
        <w:rPr>
          <w:b/>
        </w:rPr>
        <w:t xml:space="preserve">Разработчик: </w:t>
      </w:r>
    </w:p>
    <w:p w14:paraId="000000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</w:pPr>
      <w:del w:id="0" w:author="Вова Пьянков" w:date="2025-05-27T18:35:00Z">
        <w:r>
          <w:rPr/>
          <w:delText xml:space="preserve">Лихачева </w:delText>
        </w:r>
      </w:del>
      <w:ins w:id="1" w:author="Вова Пьянков" w:date="2025-05-27T18:35:00Z">
        <w:r>
          <w:rPr/>
          <w:t xml:space="preserve">Пьянкова </w:t>
        </w:r>
      </w:ins>
      <w:r>
        <w:t>Е.С.,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14:paraId="0000002D">
      <w:pPr>
        <w:ind w:left="284" w:right="283" w:firstLine="709"/>
        <w:jc w:val="both"/>
        <w:rPr>
          <w:b/>
        </w:rPr>
      </w:pPr>
    </w:p>
    <w:p w14:paraId="0000002E">
      <w:pPr>
        <w:ind w:left="284" w:right="283" w:firstLine="709"/>
        <w:jc w:val="both"/>
        <w:rPr>
          <w:b/>
        </w:rPr>
      </w:pPr>
      <w:r>
        <w:rPr>
          <w:b/>
        </w:rPr>
        <w:t xml:space="preserve">Эксперты: </w:t>
      </w:r>
    </w:p>
    <w:p w14:paraId="428DEBDB">
      <w:pPr>
        <w:ind w:left="284" w:right="283" w:firstLine="709"/>
        <w:jc w:val="both"/>
        <w:rPr>
          <w:ins w:id="2" w:author="Вова Пьянков" w:date="2025-05-27T18:35:00Z"/>
        </w:rPr>
      </w:pPr>
      <w:bookmarkStart w:id="1" w:name="_heading=h.30j0zll" w:colFirst="0" w:colLast="0"/>
      <w:bookmarkEnd w:id="1"/>
      <w:r>
        <w:t>Кабардаева А.А., методист высшей категории БУ «Нижневартовский медицинский колледж»;</w:t>
      </w:r>
    </w:p>
    <w:p w14:paraId="599E1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  <w:rPr>
          <w:ins w:id="3" w:author="Вова Пьянков" w:date="2025-05-27T18:35:00Z"/>
        </w:rPr>
      </w:pPr>
      <w:ins w:id="4" w:author="Вова Пьянков" w:date="2025-05-27T18:35:00Z">
        <w:r>
          <w:rPr/>
          <w:t>Лихачева Е.С., преподаватель высшей категории БУ «Нижневартовский медицинский колледж».</w:t>
        </w:r>
      </w:ins>
    </w:p>
    <w:p w14:paraId="0000002F">
      <w:pPr>
        <w:ind w:left="284" w:right="283" w:firstLine="709"/>
        <w:jc w:val="both"/>
      </w:pPr>
      <w:r>
        <w:t xml:space="preserve">              </w:t>
      </w:r>
    </w:p>
    <w:p w14:paraId="00000030">
      <w:pPr>
        <w:ind w:left="284" w:right="283" w:firstLine="709"/>
        <w:jc w:val="both"/>
      </w:pPr>
    </w:p>
    <w:p w14:paraId="00000031">
      <w:pPr>
        <w:ind w:left="284" w:right="283" w:firstLine="709"/>
        <w:jc w:val="both"/>
      </w:pPr>
      <w:r>
        <w:t>Программа учебной дисциплины рассмотрена на заседании методического объединения № 2, протокол № ___  от «      » ___________ 202   г. _____________________________________</w:t>
      </w:r>
    </w:p>
    <w:p w14:paraId="00000032">
      <w:pPr>
        <w:tabs>
          <w:tab w:val="left" w:pos="3840"/>
        </w:tabs>
        <w:ind w:left="284" w:right="141" w:firstLine="709"/>
        <w:jc w:val="center"/>
        <w:rPr>
          <w:b/>
        </w:rPr>
      </w:pPr>
    </w:p>
    <w:p w14:paraId="00000033">
      <w:pPr>
        <w:ind w:left="4962"/>
        <w:rPr>
          <w:b/>
        </w:rPr>
      </w:pPr>
    </w:p>
    <w:p w14:paraId="00000034">
      <w:pPr>
        <w:jc w:val="center"/>
        <w:rPr>
          <w:b/>
        </w:rPr>
      </w:pPr>
    </w:p>
    <w:p w14:paraId="00000035">
      <w:pPr>
        <w:jc w:val="center"/>
        <w:rPr>
          <w:b/>
          <w:sz w:val="28"/>
          <w:szCs w:val="28"/>
        </w:rPr>
      </w:pPr>
    </w:p>
    <w:p w14:paraId="00000036">
      <w:pPr>
        <w:keepNext/>
        <w:jc w:val="center"/>
        <w:rPr>
          <w:b/>
          <w:sz w:val="28"/>
          <w:szCs w:val="28"/>
        </w:rPr>
      </w:pPr>
    </w:p>
    <w:p w14:paraId="00000037">
      <w:pPr>
        <w:rPr>
          <w:sz w:val="28"/>
          <w:szCs w:val="28"/>
        </w:rPr>
      </w:pPr>
    </w:p>
    <w:p w14:paraId="00000038">
      <w:pPr>
        <w:keepNext/>
        <w:jc w:val="center"/>
        <w:rPr>
          <w:b/>
          <w:sz w:val="28"/>
          <w:szCs w:val="28"/>
        </w:rPr>
      </w:pPr>
    </w:p>
    <w:p w14:paraId="00000039">
      <w:pPr>
        <w:keepNext/>
        <w:rPr>
          <w:b/>
          <w:sz w:val="28"/>
          <w:szCs w:val="28"/>
        </w:rPr>
      </w:pPr>
    </w:p>
    <w:p w14:paraId="0000003A">
      <w:pPr>
        <w:rPr>
          <w:sz w:val="28"/>
          <w:szCs w:val="28"/>
        </w:rPr>
      </w:pPr>
    </w:p>
    <w:p w14:paraId="0000003B">
      <w:pPr>
        <w:rPr>
          <w:sz w:val="28"/>
          <w:szCs w:val="28"/>
        </w:rPr>
      </w:pPr>
    </w:p>
    <w:p w14:paraId="0000003C">
      <w:pPr>
        <w:rPr>
          <w:sz w:val="28"/>
          <w:szCs w:val="28"/>
        </w:rPr>
      </w:pPr>
    </w:p>
    <w:p w14:paraId="0000003D">
      <w:pPr>
        <w:rPr>
          <w:sz w:val="28"/>
          <w:szCs w:val="28"/>
        </w:rPr>
      </w:pPr>
    </w:p>
    <w:p w14:paraId="0000003E">
      <w:pPr>
        <w:rPr>
          <w:sz w:val="28"/>
          <w:szCs w:val="28"/>
        </w:rPr>
      </w:pPr>
    </w:p>
    <w:p w14:paraId="0000003F">
      <w:pPr>
        <w:rPr>
          <w:sz w:val="28"/>
          <w:szCs w:val="28"/>
        </w:rPr>
      </w:pPr>
    </w:p>
    <w:p w14:paraId="00000040">
      <w:pPr>
        <w:rPr>
          <w:sz w:val="20"/>
          <w:szCs w:val="20"/>
        </w:rPr>
      </w:pPr>
    </w:p>
    <w:p w14:paraId="00000041"/>
    <w:p w14:paraId="00000042">
      <w:pPr>
        <w:rPr>
          <w:b/>
        </w:rPr>
      </w:pPr>
    </w:p>
    <w:p w14:paraId="00000043">
      <w:pPr>
        <w:jc w:val="center"/>
        <w:rPr>
          <w:b/>
        </w:rPr>
      </w:pPr>
    </w:p>
    <w:p w14:paraId="00000044">
      <w:pPr>
        <w:jc w:val="center"/>
        <w:rPr>
          <w:b/>
        </w:rPr>
      </w:pPr>
    </w:p>
    <w:p w14:paraId="00000045">
      <w:pPr>
        <w:jc w:val="center"/>
        <w:rPr>
          <w:b/>
        </w:rPr>
      </w:pPr>
    </w:p>
    <w:p w14:paraId="00000046">
      <w:pPr>
        <w:jc w:val="center"/>
        <w:rPr>
          <w:b/>
        </w:rPr>
      </w:pPr>
    </w:p>
    <w:p w14:paraId="00000047">
      <w:pPr>
        <w:jc w:val="center"/>
        <w:rPr>
          <w:b/>
        </w:rPr>
      </w:pPr>
    </w:p>
    <w:p w14:paraId="00000048">
      <w:pPr>
        <w:jc w:val="center"/>
        <w:rPr>
          <w:b/>
        </w:rPr>
      </w:pPr>
    </w:p>
    <w:p w14:paraId="00000049">
      <w:pPr>
        <w:jc w:val="center"/>
        <w:rPr>
          <w:b/>
        </w:rPr>
      </w:pPr>
      <w:bookmarkStart w:id="2" w:name="_heading=h.1fob9te" w:colFirst="0" w:colLast="0"/>
      <w:bookmarkEnd w:id="2"/>
      <w:r>
        <w:rPr>
          <w:b/>
        </w:rPr>
        <w:t>СОДЕРЖАНИЕ</w:t>
      </w:r>
    </w:p>
    <w:p w14:paraId="0000004A">
      <w:pPr>
        <w:pStyle w:val="24"/>
        <w:rPr>
          <w:sz w:val="24"/>
        </w:rPr>
      </w:pPr>
    </w:p>
    <w:tbl>
      <w:tblPr>
        <w:tblStyle w:val="64"/>
        <w:tblW w:w="12117" w:type="dxa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471"/>
        <w:gridCol w:w="1931"/>
        <w:gridCol w:w="715"/>
      </w:tblGrid>
      <w:tr w14:paraId="1043A36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715" w:type="dxa"/>
          <w:cantSplit/>
          <w:tblHeader/>
        </w:trPr>
        <w:tc>
          <w:tcPr>
            <w:tcW w:w="9471" w:type="dxa"/>
          </w:tcPr>
          <w:p w14:paraId="0000004B">
            <w:pPr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1931" w:type="dxa"/>
          </w:tcPr>
          <w:p w14:paraId="0000004C">
            <w:pPr>
              <w:tabs>
                <w:tab w:val="left" w:pos="2113"/>
              </w:tabs>
              <w:ind w:left="837" w:right="-108" w:firstLine="46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14:paraId="483048B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blHeader/>
        </w:trPr>
        <w:tc>
          <w:tcPr>
            <w:tcW w:w="9471" w:type="dxa"/>
          </w:tcPr>
          <w:p w14:paraId="0000004D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>1. ОБЩАЯ ХАРАКТЕРИСТИКА РАБОЧЕЙ ПРОГРАММЫ УЧЕБНОГО КУРСА, ДИСЦИПЛИНЫ</w:t>
            </w:r>
          </w:p>
          <w:p w14:paraId="0000004E">
            <w:pPr>
              <w:ind w:left="28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46" w:type="dxa"/>
            <w:gridSpan w:val="2"/>
          </w:tcPr>
          <w:p w14:paraId="0000004F">
            <w:pPr>
              <w:tabs>
                <w:tab w:val="left" w:pos="2680"/>
              </w:tabs>
              <w:ind w:left="1830"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14:paraId="186F453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blHeader/>
        </w:trPr>
        <w:tc>
          <w:tcPr>
            <w:tcW w:w="9471" w:type="dxa"/>
          </w:tcPr>
          <w:p w14:paraId="00000051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>2. СТРУКТУРА И СОДЕРЖАНИЕ УЧЕБНОГО КУРСА, ДИСЦИПЛИНЫ</w:t>
            </w:r>
          </w:p>
          <w:p w14:paraId="00000052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2646" w:type="dxa"/>
            <w:gridSpan w:val="2"/>
          </w:tcPr>
          <w:p w14:paraId="00000053">
            <w:pPr>
              <w:tabs>
                <w:tab w:val="left" w:pos="2680"/>
              </w:tabs>
              <w:ind w:left="1830" w:right="-108" w:firstLine="47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000054">
            <w:pPr>
              <w:tabs>
                <w:tab w:val="left" w:pos="2680"/>
              </w:tabs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14:paraId="7655E12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70" w:hRule="atLeast"/>
          <w:tblHeader/>
        </w:trPr>
        <w:tc>
          <w:tcPr>
            <w:tcW w:w="9471" w:type="dxa"/>
          </w:tcPr>
          <w:p w14:paraId="00000056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 xml:space="preserve">3. ОРГАНИЗАЦИОННО-ПЕДАГОГИЧЕСКИЕ УСЛОВИЯ РЕАЛИЗАЦИИ </w:t>
            </w:r>
          </w:p>
          <w:p w14:paraId="00000057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>ПРОГРАММЫ УЧЕБНОГО КУРСА, ДИСЦИПЛИНЫ</w:t>
            </w:r>
          </w:p>
          <w:p w14:paraId="00000058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2646" w:type="dxa"/>
            <w:gridSpan w:val="2"/>
          </w:tcPr>
          <w:p w14:paraId="00000059">
            <w:pPr>
              <w:tabs>
                <w:tab w:val="left" w:pos="2680"/>
              </w:tabs>
              <w:ind w:left="1830" w:right="-108" w:firstLine="47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14:paraId="3A93B77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blHeader/>
        </w:trPr>
        <w:tc>
          <w:tcPr>
            <w:tcW w:w="9471" w:type="dxa"/>
          </w:tcPr>
          <w:p w14:paraId="0000005B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mallCaps/>
                <w:sz w:val="22"/>
                <w:szCs w:val="22"/>
              </w:rPr>
              <w:t>4. КОНТРОЛЬ И ОЦЕНКА РЕЗУЛЬТАТОВ ОСВОЕНИЯ УЧЕБНОГО КУРСА, ДИСЦИПЛИНЫ</w:t>
            </w:r>
          </w:p>
          <w:p w14:paraId="0000005C">
            <w:pPr>
              <w:ind w:left="284"/>
              <w:jc w:val="both"/>
              <w:rPr>
                <w:rFonts w:ascii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2646" w:type="dxa"/>
            <w:gridSpan w:val="2"/>
          </w:tcPr>
          <w:p w14:paraId="0000005D">
            <w:pPr>
              <w:tabs>
                <w:tab w:val="left" w:pos="2680"/>
              </w:tabs>
              <w:ind w:left="1830" w:right="-108" w:firstLine="47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0000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</w:pPr>
    </w:p>
    <w:p w14:paraId="00000060"/>
    <w:p w14:paraId="00000061">
      <w:pPr>
        <w:rPr>
          <w:b/>
          <w:smallCaps/>
        </w:rPr>
      </w:pPr>
    </w:p>
    <w:p w14:paraId="00000062"/>
    <w:p w14:paraId="00000063"/>
    <w:p w14:paraId="00000064"/>
    <w:p w14:paraId="00000065"/>
    <w:p w14:paraId="00000066"/>
    <w:p w14:paraId="00000067"/>
    <w:p w14:paraId="00000068"/>
    <w:p w14:paraId="00000069"/>
    <w:p w14:paraId="0000006A"/>
    <w:p w14:paraId="0000006B"/>
    <w:p w14:paraId="0000006C"/>
    <w:p w14:paraId="0000006D"/>
    <w:p w14:paraId="0000006E"/>
    <w:p w14:paraId="0000006F"/>
    <w:p w14:paraId="00000070"/>
    <w:p w14:paraId="00000071"/>
    <w:p w14:paraId="00000072"/>
    <w:p w14:paraId="00000073"/>
    <w:p w14:paraId="00000074"/>
    <w:p w14:paraId="00000075"/>
    <w:p w14:paraId="00000076"/>
    <w:p w14:paraId="00000077"/>
    <w:p w14:paraId="00000078"/>
    <w:p w14:paraId="00000079">
      <w:pPr>
        <w:spacing w:line="276" w:lineRule="auto"/>
        <w:rPr>
          <w:b/>
        </w:rPr>
      </w:pPr>
      <w:bookmarkStart w:id="3" w:name="_heading=h.3znysh7" w:colFirst="0" w:colLast="0"/>
      <w:bookmarkEnd w:id="3"/>
    </w:p>
    <w:p w14:paraId="0000007A">
      <w:pPr>
        <w:spacing w:line="276" w:lineRule="auto"/>
        <w:rPr>
          <w:b/>
        </w:rPr>
      </w:pPr>
    </w:p>
    <w:p w14:paraId="0000007B">
      <w:pPr>
        <w:spacing w:line="276" w:lineRule="auto"/>
        <w:rPr>
          <w:b/>
        </w:rPr>
      </w:pPr>
    </w:p>
    <w:p w14:paraId="0000007C">
      <w:pPr>
        <w:spacing w:line="276" w:lineRule="auto"/>
        <w:rPr>
          <w:del w:id="5" w:author="Пьянкова" w:date="2025-05-28T14:05:16Z"/>
          <w:b/>
        </w:rPr>
      </w:pPr>
    </w:p>
    <w:p w14:paraId="0000007D">
      <w:pPr>
        <w:spacing w:line="276" w:lineRule="auto"/>
        <w:rPr>
          <w:del w:id="6" w:author="Пьянкова" w:date="2025-05-28T14:05:16Z"/>
          <w:b/>
        </w:rPr>
      </w:pPr>
    </w:p>
    <w:p w14:paraId="0000007E">
      <w:pPr>
        <w:spacing w:line="276" w:lineRule="auto"/>
        <w:rPr>
          <w:del w:id="7" w:author="Пьянкова" w:date="2025-05-28T14:05:16Z"/>
          <w:b/>
        </w:rPr>
      </w:pPr>
    </w:p>
    <w:p w14:paraId="0000007F">
      <w:pPr>
        <w:spacing w:line="276" w:lineRule="auto"/>
        <w:rPr>
          <w:del w:id="8" w:author="Пьянкова" w:date="2025-05-28T14:05:16Z"/>
          <w:b/>
        </w:rPr>
      </w:pPr>
    </w:p>
    <w:p w14:paraId="00000080">
      <w:pPr>
        <w:spacing w:line="276" w:lineRule="auto"/>
        <w:rPr>
          <w:del w:id="9" w:author="Пьянкова" w:date="2025-05-28T14:05:16Z"/>
          <w:b/>
        </w:rPr>
      </w:pPr>
    </w:p>
    <w:p w14:paraId="00000081">
      <w:pPr>
        <w:rPr>
          <w:b/>
        </w:rPr>
      </w:pPr>
    </w:p>
    <w:p w14:paraId="00000082">
      <w:pPr>
        <w:numPr>
          <w:ilvl w:val="0"/>
          <w:numId w:val="1"/>
        </w:numPr>
        <w:ind w:left="426" w:hanging="426"/>
        <w:jc w:val="center"/>
        <w:rPr>
          <w:b/>
          <w:smallCaps/>
        </w:rPr>
      </w:pPr>
      <w:bookmarkStart w:id="4" w:name="_heading=h.2et92p0" w:colFirst="0" w:colLast="0"/>
      <w:bookmarkEnd w:id="4"/>
      <w:r>
        <w:rPr>
          <w:b/>
          <w:smallCaps/>
        </w:rPr>
        <w:t>ОБЩАЯ ХАРАКТЕРИСТИКА РАБОЧЕЙ ПРОГРАММЫ УЧЕБНОГО КУРСА, ДИСЦИПЛИНЫ</w:t>
      </w:r>
    </w:p>
    <w:p w14:paraId="00000083">
      <w:pPr>
        <w:ind w:left="720"/>
        <w:jc w:val="center"/>
        <w:rPr>
          <w:b/>
          <w:i/>
        </w:rPr>
      </w:pPr>
      <w:r>
        <w:rPr>
          <w:b/>
        </w:rPr>
        <w:t>ОУД. 04</w:t>
      </w:r>
      <w:r>
        <w:rPr>
          <w:b/>
          <w:u w:val="single"/>
        </w:rPr>
        <w:t xml:space="preserve"> Иностранный язык</w:t>
      </w:r>
    </w:p>
    <w:p w14:paraId="00000084">
      <w:pPr>
        <w:ind w:firstLine="709"/>
        <w:rPr>
          <w:b/>
        </w:rPr>
      </w:pPr>
      <w:bookmarkStart w:id="5" w:name="_heading=h.tyjcwt" w:colFirst="0" w:colLast="0"/>
      <w:bookmarkEnd w:id="5"/>
    </w:p>
    <w:p w14:paraId="00000085">
      <w:pPr>
        <w:widowControl w:val="0"/>
        <w:tabs>
          <w:tab w:val="left" w:pos="567"/>
        </w:tabs>
        <w:spacing w:before="71" w:line="274" w:lineRule="auto"/>
        <w:ind w:left="709"/>
        <w:jc w:val="both"/>
        <w:rPr>
          <w:b/>
          <w:color w:val="000000"/>
        </w:rPr>
      </w:pPr>
      <w:bookmarkStart w:id="6" w:name="_heading=h.3dy6vkm" w:colFirst="0" w:colLast="0"/>
      <w:bookmarkEnd w:id="6"/>
      <w:r>
        <w:rPr>
          <w:b/>
          <w:color w:val="000000"/>
        </w:rPr>
        <w:t>1.1. Область применения программы</w:t>
      </w:r>
    </w:p>
    <w:p w14:paraId="00000086">
      <w:pPr>
        <w:tabs>
          <w:tab w:val="left" w:pos="8789"/>
        </w:tabs>
        <w:ind w:right="142" w:firstLine="709"/>
        <w:jc w:val="both"/>
      </w:pPr>
      <w:r>
        <w:t>Программа учебной дисциплины ОУД. 04 Иностранный язык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«Иностранный язык»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14:paraId="000000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</w:p>
    <w:p w14:paraId="0000008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bookmarkStart w:id="7" w:name="_heading=h.1t3h5sf" w:colFirst="0" w:colLast="0"/>
      <w:bookmarkEnd w:id="7"/>
      <w:r>
        <w:rPr>
          <w:b/>
        </w:rPr>
        <w:t>1.2. Место дисциплины в структуре основной профессиональной образовательной программы:</w:t>
      </w:r>
      <w:r>
        <w:t xml:space="preserve"> дисциплина входит в цикл общепрофессиональные учебные дисциплины.</w:t>
      </w:r>
    </w:p>
    <w:p w14:paraId="00000089">
      <w:pPr>
        <w:ind w:left="284" w:right="283" w:firstLine="709"/>
        <w:rPr>
          <w:b/>
        </w:rPr>
      </w:pPr>
    </w:p>
    <w:p w14:paraId="0000008A">
      <w:pPr>
        <w:ind w:right="283" w:firstLine="709"/>
        <w:rPr>
          <w:b/>
        </w:rPr>
      </w:pPr>
      <w:r>
        <w:rPr>
          <w:b/>
        </w:rPr>
        <w:t>1.3. Цели и задачи учебного курса, дисциплины – требования к результатам освоения программы:</w:t>
      </w:r>
    </w:p>
    <w:p w14:paraId="0000008B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Предметные результаты по учебному предмету "Иностранный язык" предметной области "Иностранные языки"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 в совокупности ее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(учебно-познавательной):</w:t>
      </w:r>
    </w:p>
    <w:p w14:paraId="0000008C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14:paraId="0000008D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14:paraId="0000008E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14:paraId="0000008F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14:paraId="00000090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14:paraId="00000091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14:paraId="00000092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14:paraId="00000093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p w14:paraId="00000094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не ставить точку после заголовка; правильно оформлять прямую речь, электронное сообщение личного характера;</w:t>
      </w:r>
    </w:p>
    <w:p w14:paraId="00000095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14:paraId="00000096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выявление признаков изученных грамматических и лексических явлений по заданным основаниям;</w:t>
      </w:r>
    </w:p>
    <w:p w14:paraId="00000097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14:paraId="00000098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14:paraId="00000099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14:paraId="0000009A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14:paraId="0000009B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14:paraId="0000009C">
      <w:pP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14:paraId="0000009D">
      <w:pPr>
        <w:ind w:right="283" w:firstLine="709"/>
        <w:rPr>
          <w:b/>
        </w:rPr>
      </w:pPr>
      <w:r>
        <w:rPr>
          <w:b/>
        </w:rPr>
        <w:t>1.4. Рекомендуемое количество часов на освоение программы:</w:t>
      </w:r>
    </w:p>
    <w:p w14:paraId="0000009E">
      <w:pPr>
        <w:ind w:left="284" w:right="283"/>
        <w:jc w:val="both"/>
      </w:pPr>
      <w:r>
        <w:t xml:space="preserve">максимальной учебной нагрузки слушателя 98 часов, в том числе: </w:t>
      </w:r>
    </w:p>
    <w:p w14:paraId="0000009F">
      <w:pPr>
        <w:ind w:left="284" w:right="283"/>
        <w:jc w:val="both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850" w:bottom="1134" w:left="1701" w:header="708" w:footer="708" w:gutter="0"/>
          <w:pgNumType w:start="0"/>
          <w:cols w:space="720" w:num="1"/>
          <w:titlePg/>
        </w:sectPr>
      </w:pPr>
      <w:r>
        <w:t>обязательных учебных занятий 98 часов.</w:t>
      </w:r>
    </w:p>
    <w:p w14:paraId="000000A0">
      <w:pPr>
        <w:jc w:val="center"/>
        <w:rPr>
          <w:b/>
        </w:rPr>
      </w:pPr>
      <w:r>
        <w:rPr>
          <w:b/>
        </w:rPr>
        <w:t>2. СТРУКТУРА И СОДЕРЖАНИЕ УЧЕБНОГО КУРСА, ДИСЦИПЛИНЫ</w:t>
      </w:r>
    </w:p>
    <w:p w14:paraId="000000A1">
      <w:pPr>
        <w:rPr>
          <w:b/>
        </w:rPr>
      </w:pPr>
      <w:r>
        <w:rPr>
          <w:b/>
        </w:rPr>
        <w:t xml:space="preserve">    2.1. Объем учебного курса, дисциплины и виды учебной работы</w:t>
      </w:r>
    </w:p>
    <w:p w14:paraId="000000A2">
      <w:pPr>
        <w:ind w:hanging="142"/>
        <w:jc w:val="center"/>
        <w:rPr>
          <w:b/>
        </w:rPr>
      </w:pPr>
    </w:p>
    <w:tbl>
      <w:tblPr>
        <w:tblStyle w:val="65"/>
        <w:tblW w:w="9840" w:type="dxa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8222"/>
        <w:gridCol w:w="1618"/>
      </w:tblGrid>
      <w:tr w14:paraId="1C9F3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8222" w:type="dxa"/>
          </w:tcPr>
          <w:p w14:paraId="000000A3">
            <w:pPr>
              <w:ind w:left="636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Вид учебной работы</w:t>
            </w:r>
          </w:p>
          <w:p w14:paraId="000000A4">
            <w:pPr>
              <w:ind w:left="636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</w:tcPr>
          <w:p w14:paraId="000000A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Объем часов</w:t>
            </w:r>
          </w:p>
          <w:p w14:paraId="000000A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75C89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8222" w:type="dxa"/>
          </w:tcPr>
          <w:p w14:paraId="000000A7">
            <w:pPr>
              <w:ind w:left="636" w:hanging="39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Обязательные учебные занятия (всего)</w:t>
            </w:r>
          </w:p>
        </w:tc>
        <w:tc>
          <w:tcPr>
            <w:tcW w:w="1618" w:type="dxa"/>
          </w:tcPr>
          <w:p w14:paraId="000000A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98</w:t>
            </w:r>
          </w:p>
        </w:tc>
      </w:tr>
      <w:tr w14:paraId="35EA8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8222" w:type="dxa"/>
          </w:tcPr>
          <w:p w14:paraId="000000A9">
            <w:pPr>
              <w:ind w:left="636" w:hanging="39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618" w:type="dxa"/>
          </w:tcPr>
          <w:p w14:paraId="000000A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14:paraId="680F9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8222" w:type="dxa"/>
          </w:tcPr>
          <w:p w14:paraId="000000AB">
            <w:pPr>
              <w:ind w:left="636" w:hanging="39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1618" w:type="dxa"/>
          </w:tcPr>
          <w:p w14:paraId="000000A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</w:tr>
      <w:tr w14:paraId="3C962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8222" w:type="dxa"/>
          </w:tcPr>
          <w:p w14:paraId="000000AD">
            <w:pPr>
              <w:ind w:left="636" w:hanging="39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контрольные работы, дифференцированный зачет</w:t>
            </w:r>
          </w:p>
        </w:tc>
        <w:tc>
          <w:tcPr>
            <w:tcW w:w="1618" w:type="dxa"/>
          </w:tcPr>
          <w:p w14:paraId="000000A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14:paraId="0D7E2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0" w:hRule="atLeast"/>
          <w:tblHeader/>
        </w:trPr>
        <w:tc>
          <w:tcPr>
            <w:tcW w:w="9840" w:type="dxa"/>
            <w:gridSpan w:val="2"/>
          </w:tcPr>
          <w:p w14:paraId="000000A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Промежуточная аттестация проводится в форме семестрового контроля в I семестре, в форме дифференцированного зачета во II семестре.</w:t>
            </w:r>
          </w:p>
        </w:tc>
      </w:tr>
    </w:tbl>
    <w:p w14:paraId="000000B1">
      <w:pPr>
        <w:sectPr>
          <w:pgSz w:w="11906" w:h="16838"/>
          <w:pgMar w:top="1134" w:right="424" w:bottom="1134" w:left="1276" w:header="708" w:footer="708" w:gutter="0"/>
          <w:pgNumType w:start="2"/>
          <w:cols w:space="720" w:num="1"/>
          <w:titlePg/>
        </w:sectPr>
      </w:pPr>
    </w:p>
    <w:p w14:paraId="000000B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i/>
        </w:rPr>
      </w:pPr>
      <w:bookmarkStart w:id="8" w:name="_heading=h.4d34og8" w:colFirst="0" w:colLast="0"/>
      <w:bookmarkEnd w:id="8"/>
      <w:r>
        <w:rPr>
          <w:b/>
        </w:rPr>
        <w:t xml:space="preserve">2.2. Тематический план и содержание учебного курса, дисциплины </w:t>
      </w:r>
      <w:r>
        <w:rPr>
          <w:b/>
          <w:u w:val="single"/>
        </w:rPr>
        <w:t>Иностранный язык</w:t>
      </w:r>
    </w:p>
    <w:p w14:paraId="000000B3"/>
    <w:tbl>
      <w:tblPr>
        <w:tblStyle w:val="66"/>
        <w:tblW w:w="15735" w:type="dxa"/>
        <w:tblInd w:w="-5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50"/>
        <w:gridCol w:w="10917"/>
        <w:gridCol w:w="992"/>
        <w:gridCol w:w="1276"/>
      </w:tblGrid>
      <w:tr w14:paraId="71FCE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2" w:hRule="atLeast"/>
          <w:tblHeader/>
        </w:trPr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Объем часов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Уровень освоения</w:t>
            </w:r>
          </w:p>
        </w:tc>
      </w:tr>
      <w:tr w14:paraId="039C3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0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4</w:t>
            </w:r>
          </w:p>
        </w:tc>
      </w:tr>
    </w:tbl>
    <w:p w14:paraId="000000BC">
      <w:pPr>
        <w:jc w:val="center"/>
        <w:rPr>
          <w:b/>
        </w:rPr>
      </w:pPr>
      <w:r>
        <w:rPr>
          <w:b/>
        </w:rPr>
        <w:t>2.2.1.</w:t>
      </w:r>
      <w:r>
        <w:rPr>
          <w:b/>
        </w:rPr>
        <w:tab/>
      </w:r>
      <w:r>
        <w:rPr>
          <w:b/>
        </w:rPr>
        <w:t>Тематический план на 202</w:t>
      </w:r>
      <w:del w:id="10" w:author="Пьянкова" w:date="2025-05-28T14:05:33Z">
        <w:r>
          <w:rPr>
            <w:rFonts w:hint="default"/>
            <w:b/>
            <w:lang w:val="en-US"/>
          </w:rPr>
          <w:delText>4</w:delText>
        </w:r>
      </w:del>
      <w:ins w:id="11" w:author="Пьянкова" w:date="2025-05-28T14:05:33Z">
        <w:r>
          <w:rPr>
            <w:rFonts w:hint="default"/>
            <w:b/>
            <w:lang w:val="ru-RU"/>
          </w:rPr>
          <w:t>5</w:t>
        </w:r>
      </w:ins>
      <w:r>
        <w:rPr>
          <w:b/>
        </w:rPr>
        <w:t xml:space="preserve"> – 202</w:t>
      </w:r>
      <w:del w:id="12" w:author="Пьянкова" w:date="2025-05-28T14:05:36Z">
        <w:r>
          <w:rPr>
            <w:rFonts w:hint="default"/>
            <w:b/>
            <w:lang w:val="en-US"/>
          </w:rPr>
          <w:delText>5</w:delText>
        </w:r>
      </w:del>
      <w:ins w:id="13" w:author="Пьянкова" w:date="2025-05-28T14:05:38Z">
        <w:r>
          <w:rPr>
            <w:rFonts w:hint="default"/>
            <w:b/>
            <w:lang w:val="ru-RU"/>
          </w:rPr>
          <w:t>6</w:t>
        </w:r>
      </w:ins>
      <w:r>
        <w:rPr>
          <w:b/>
        </w:rPr>
        <w:t xml:space="preserve"> учебный год.</w:t>
      </w:r>
    </w:p>
    <w:p w14:paraId="000000BD">
      <w:pPr>
        <w:jc w:val="center"/>
        <w:rPr>
          <w:b/>
        </w:rPr>
      </w:pPr>
      <w:r>
        <w:rPr>
          <w:b/>
        </w:rPr>
        <w:t>1 курс I – II семестры</w:t>
      </w:r>
    </w:p>
    <w:p w14:paraId="000000BE">
      <w:pPr>
        <w:rPr>
          <w:b/>
        </w:rPr>
      </w:pPr>
    </w:p>
    <w:tbl>
      <w:tblPr>
        <w:tblStyle w:val="67"/>
        <w:tblW w:w="15885" w:type="dxa"/>
        <w:tblInd w:w="-5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670"/>
        <w:gridCol w:w="270"/>
        <w:gridCol w:w="105"/>
        <w:gridCol w:w="135"/>
        <w:gridCol w:w="105"/>
        <w:gridCol w:w="135"/>
        <w:gridCol w:w="10200"/>
        <w:gridCol w:w="990"/>
        <w:gridCol w:w="1275"/>
        <w:tblGridChange w:id="14">
          <w:tblGrid>
            <w:gridCol w:w="1088"/>
            <w:gridCol w:w="1582"/>
            <w:gridCol w:w="270"/>
            <w:gridCol w:w="105"/>
            <w:gridCol w:w="135"/>
            <w:gridCol w:w="105"/>
            <w:gridCol w:w="135"/>
            <w:gridCol w:w="338"/>
            <w:gridCol w:w="9862"/>
            <w:gridCol w:w="990"/>
            <w:gridCol w:w="98"/>
            <w:gridCol w:w="990"/>
            <w:gridCol w:w="187"/>
            <w:gridCol w:w="1088"/>
          </w:tblGrid>
        </w:tblGridChange>
      </w:tblGrid>
      <w:tr w14:paraId="1C360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Раздел 1. Вводный курс. Межличностные отношения.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0000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green"/>
              </w:rPr>
            </w:pPr>
          </w:p>
        </w:tc>
      </w:tr>
      <w:tr w14:paraId="41FBF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C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1.1. Вводное занятие.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О себе. Прилагательные.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8C51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D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рассказа о себе, своей биографии.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D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61CC9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D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прилагательных.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E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0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0057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E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E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C434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0F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del w:id="15" w:author="Пьянкова" w:date="2025-05-28T14:06:01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Изучить лексический минимум по теме</w:delText>
              </w:r>
            </w:del>
            <w:ins w:id="16" w:author="Пьянкова" w:date="2025-05-28T14:06:05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</w:rPr>
                <w:t>По</w:t>
              </w:r>
            </w:ins>
            <w:ins w:id="17" w:author="Пьянкова" w:date="2025-05-28T14:06:06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</w:rPr>
                <w:t>дгот</w:t>
              </w:r>
            </w:ins>
            <w:ins w:id="18" w:author="Пьянкова" w:date="2025-05-28T14:06:07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</w:rPr>
                <w:t>овит</w:t>
              </w:r>
            </w:ins>
            <w:ins w:id="19" w:author="Пьянкова" w:date="2025-05-28T14:06:08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</w:rPr>
                <w:t>ь</w:t>
              </w:r>
            </w:ins>
            <w:ins w:id="20" w:author="Пьянкова" w:date="2025-05-28T14:06:08Z">
              <w:r>
                <w:rPr>
                  <w:rFonts w:hint="default" w:ascii="Calibri" w:hAnsi="Calibri" w:cs="Calibri"/>
                  <w:color w:val="000000"/>
                  <w:sz w:val="22"/>
                  <w:szCs w:val="22"/>
                  <w:lang w:val="ru-RU"/>
                </w:rPr>
                <w:t xml:space="preserve"> </w:t>
              </w:r>
            </w:ins>
            <w:ins w:id="21" w:author="Пьянкова" w:date="2025-05-28T14:06:09Z">
              <w:r>
                <w:rPr>
                  <w:rFonts w:hint="default" w:ascii="Calibri" w:hAnsi="Calibri" w:cs="Calibri"/>
                  <w:color w:val="000000"/>
                  <w:sz w:val="22"/>
                  <w:szCs w:val="22"/>
                  <w:lang w:val="ru-RU"/>
                </w:rPr>
                <w:t>расс</w:t>
              </w:r>
            </w:ins>
            <w:ins w:id="22" w:author="Пьянкова" w:date="2025-05-28T14:06:10Z">
              <w:r>
                <w:rPr>
                  <w:rFonts w:hint="default" w:ascii="Calibri" w:hAnsi="Calibri" w:cs="Calibri"/>
                  <w:color w:val="000000"/>
                  <w:sz w:val="22"/>
                  <w:szCs w:val="22"/>
                  <w:lang w:val="ru-RU"/>
                </w:rPr>
                <w:t>каз</w:t>
              </w:r>
            </w:ins>
            <w:ins w:id="23" w:author="Пьянкова" w:date="2025-05-28T14:06:11Z">
              <w:r>
                <w:rPr>
                  <w:rFonts w:hint="default" w:ascii="Calibri" w:hAnsi="Calibri" w:cs="Calibri"/>
                  <w:color w:val="000000"/>
                  <w:sz w:val="22"/>
                  <w:szCs w:val="22"/>
                  <w:lang w:val="ru-RU"/>
                </w:rPr>
                <w:t xml:space="preserve"> </w:t>
              </w:r>
            </w:ins>
            <w:del w:id="24" w:author="Пьянкова" w:date="2025-05-28T14:06:13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 xml:space="preserve"> «</w:delText>
              </w:r>
            </w:del>
            <w:del w:id="25" w:author="Пьянкова" w:date="2025-05-28T14:06:14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</w:delText>
              </w:r>
            </w:del>
            <w:ins w:id="26" w:author="Пьянкова" w:date="2025-05-28T14:06:15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</w:rPr>
                <w:t>о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себе</w:t>
            </w:r>
            <w:del w:id="27" w:author="Пьянкова" w:date="2025-05-28T14:06:18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»</w:delText>
              </w:r>
            </w:del>
            <w:bookmarkStart w:id="16" w:name="_GoBack"/>
            <w:bookmarkEnd w:id="16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48F5C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0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1.2. Описание внешности и характера человека и литературного персонажа.  Наречия.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F310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1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описания внешности человека, литературного персонажа.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1B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64028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1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наречий.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24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4C81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2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CBB2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2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Изучить лексический минимум по теме «Описание внешности человека, литературного персонажа».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F880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1.3. Мои друзья. Множественное число существительных.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3327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4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рассказа о своих друзьях, друге.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48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8227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4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множественного числа существительных. 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6D5F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5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90FE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5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«Мои друзья».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A8AE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5B8F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1.4. Межличностные</w:t>
            </w:r>
          </w:p>
          <w:p w14:paraId="6EE427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отношения в семье, с </w:t>
            </w:r>
          </w:p>
          <w:p w14:paraId="5B6865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друзьями и </w:t>
            </w:r>
          </w:p>
          <w:p w14:paraId="0000016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знакомыми. Предлоги.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92A3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6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рассказа о взаимоотношениях с семьей, друзьями, знакомыми.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7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56E5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7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предлогов.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7F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6CD3D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8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62ED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8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Изучить лексический минимум по теме</w:t>
            </w:r>
            <w:r>
              <w:rPr>
                <w:rFonts w:ascii="Calibri" w:hAnsi="Calibri" w:cs="Calibri"/>
              </w:rPr>
              <w:t xml:space="preserve"> «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Межличностные отношения в семье, с друзьями и знакомыми».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41F88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F1CF5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1.5. Моя семья. Глагол 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be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E4A0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рассказа о своей семье.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A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ADEE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5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Правила употребления глагола </w:t>
            </w:r>
            <w:ins w:id="28" w:author="Вова Пьянков" w:date="2025-05-26T23:5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to</w:t>
              </w:r>
            </w:ins>
            <w:ins w:id="29" w:author="Вова Пьянков" w:date="2025-05-26T23:50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</w:t>
              </w:r>
            </w:ins>
            <w:ins w:id="30" w:author="Вова Пьянков" w:date="2025-05-26T23:5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b</w:t>
              </w:r>
            </w:ins>
            <w:ins w:id="31" w:author="Вова Пьянков" w:date="2025-05-26T23:49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e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A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28689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2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902E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B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и нарисовать генеалогическое древо своей семьи; описать его.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066DC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C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1.6. Повседневная жизнь.</w:t>
            </w:r>
            <w:ins w:id="32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33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Present</w:t>
              </w:r>
            </w:ins>
            <w:ins w:id="34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35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Simple</w:t>
              </w:r>
            </w:ins>
            <w:ins w:id="36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37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Tense</w:t>
              </w:r>
            </w:ins>
            <w:ins w:id="38" w:author="Вова Пьянков" w:date="2025-05-27T00:37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/ Настоящее простое время.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5AFB2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C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Лексический минимум </w:t>
            </w:r>
            <w:del w:id="39" w:author="Вова Пьянков" w:date="2025-05-27T00:37:00Z">
              <w:r>
                <w:rPr>
                  <w:rFonts w:ascii="Calibri" w:hAnsi="Calibri" w:cs="Calibri"/>
                  <w:sz w:val="22"/>
                  <w:szCs w:val="22"/>
                </w:rPr>
                <w:delText>для составления письма своему другу. Правила оформления письма</w:delText>
              </w:r>
            </w:del>
            <w:ins w:id="40" w:author="Вова Пьянков" w:date="2025-05-27T00:37:00Z">
              <w:r>
                <w:rPr>
                  <w:rFonts w:ascii="Calibri" w:hAnsi="Calibri" w:cs="Calibri"/>
                  <w:sz w:val="22"/>
                  <w:szCs w:val="22"/>
                </w:rPr>
                <w:t xml:space="preserve">для высказывания по теме </w:t>
              </w:r>
            </w:ins>
            <w:ins w:id="41" w:author="Вова Пьянков" w:date="2025-05-27T00:38:00Z">
              <w:r>
                <w:rPr>
                  <w:rFonts w:ascii="Calibri" w:hAnsi="Calibri" w:cs="Calibri"/>
                  <w:sz w:val="22"/>
                  <w:szCs w:val="22"/>
                </w:rPr>
                <w:t>«Повседневная жизнь»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D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D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7C4C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5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D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42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правил словесных и фразовых ударений</w:delText>
              </w:r>
            </w:del>
            <w:ins w:id="43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употребления времени </w:t>
              </w:r>
            </w:ins>
            <w:ins w:id="44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Present</w:t>
              </w:r>
            </w:ins>
            <w:ins w:id="45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</w:t>
              </w:r>
            </w:ins>
            <w:ins w:id="46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Simple</w:t>
              </w:r>
            </w:ins>
            <w:ins w:id="47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48" w:author="Вова Пьянков" w:date="2025-05-27T00:38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49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Tense</w:t>
              </w:r>
            </w:ins>
            <w:ins w:id="50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51" w:author="Вова Пьянков" w:date="2025-05-27T00:38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.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D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1873B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2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D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CB4C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E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del w:id="52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Написать письмо своему другу</w:delText>
              </w:r>
            </w:del>
            <w:ins w:id="53" w:author="Вова Пьянков" w:date="2025-05-27T00:3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Подготови</w:t>
              </w:r>
            </w:ins>
            <w:ins w:id="54" w:author="Вова Пьянков" w:date="2025-05-27T00:3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ть монологическое высказывание по теме «Повседневная жизнь».</w:t>
              </w:r>
            </w:ins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786EA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6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6F32E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1.7.  Конфликтные </w:t>
            </w:r>
          </w:p>
          <w:p w14:paraId="30411DE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ситуации, их </w:t>
            </w:r>
          </w:p>
          <w:p w14:paraId="59FE08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предупреждение и </w:t>
            </w:r>
          </w:p>
          <w:p w14:paraId="000001E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разрешение. Буллинг. Глаголы состояния</w:t>
            </w:r>
            <w:ins w:id="55" w:author="Вова Пьянков" w:date="2025-05-27T00:36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. </w:t>
              </w:r>
            </w:ins>
            <w:ins w:id="56" w:author="Вова Пьянков" w:date="2025-05-27T00:35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57" w:author="Вова Пьянков" w:date="2025-05-27T00:36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0BA8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74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1F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rPrChange w:id="58" w:author="Вова Пьянков" w:date="2025-05-27T00:33:00Z">
                  <w:rPr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</w:t>
            </w:r>
            <w:del w:id="59" w:author="Вова Пьянков" w:date="2025-05-27T00:3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описания интерьера своей квартиры, дома</w:delText>
              </w:r>
            </w:del>
            <w:ins w:id="60" w:author="Вова Пьянков" w:date="2025-05-27T00:3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м</w:t>
              </w:r>
            </w:ins>
            <w:ins w:id="61" w:author="Вова Пьянков" w:date="2025-05-27T00:3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онологического высказывания по теме</w:t>
              </w:r>
            </w:ins>
            <w:ins w:id="62" w:author="Вова Пьянков" w:date="2025-05-27T00:3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«</w:t>
              </w:r>
            </w:ins>
            <w:ins w:id="63" w:author="Вова Пьянков" w:date="2025-05-27T00:3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Конфликтные ситуации, их предупреждение и разрешение. Буллинг.</w:t>
              </w:r>
            </w:ins>
            <w:ins w:id="64" w:author="Вова Пьянков" w:date="2025-05-27T00:3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»</w:t>
              </w:r>
            </w:ins>
            <w:del w:id="65" w:author="Вова Пьянков" w:date="2025-05-27T00:3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.</w:delText>
              </w:r>
            </w:del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1F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4003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5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0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66" w:author="Вова Пьянков" w:date="2025-05-27T00:49:00Z">
                  <w:rPr>
                    <w:color w:val="000000"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глаголов состояния</w:t>
            </w:r>
            <w:del w:id="67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правил</w:delText>
              </w:r>
            </w:del>
            <w:del w:id="68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69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70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словесных</w:delText>
              </w:r>
            </w:del>
            <w:del w:id="71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72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73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и</w:delText>
              </w:r>
            </w:del>
            <w:del w:id="74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75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76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фразовых</w:delText>
              </w:r>
            </w:del>
            <w:del w:id="77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78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79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ударений</w:delText>
              </w:r>
            </w:del>
            <w:ins w:id="80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.</w:t>
              </w:r>
            </w:ins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207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81" w:author="Вова Пьянков" w:date="2025-05-27T00:49:00Z">
                  <w:rPr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3BBEC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26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0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2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084D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4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1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Составить </w:t>
            </w:r>
            <w:ins w:id="82" w:author="Вова Пьянков" w:date="2025-05-27T00:3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монолог по теме «Буллинг»</w:t>
              </w:r>
            </w:ins>
            <w:del w:id="83" w:author="Вова Пьянков" w:date="2025-05-27T00:3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описание своей квартиры, дома</w:delText>
              </w:r>
            </w:del>
            <w:ins w:id="84" w:author="Вова Пьянков" w:date="2025-05-27T00:3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. </w:t>
              </w:r>
            </w:ins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21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119A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4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F241128">
            <w:pPr>
              <w:widowControl w:val="0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Раздел 2. Здоровый образ жизни. Спорт.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B2F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7E860ED4">
            <w:pPr>
              <w:widowControl w:val="0"/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F3D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27F7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CFF5A2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2.1. Здоровый образ</w:t>
            </w:r>
          </w:p>
          <w:p w14:paraId="290D04E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жизни и забота о </w:t>
            </w:r>
          </w:p>
          <w:p w14:paraId="000002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здоровье.</w:t>
            </w:r>
            <w:ins w:id="85" w:author="Вова Пьянков" w:date="2025-05-27T00:24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 w:cs="Calibri"/>
                <w:b/>
                <w:sz w:val="22"/>
                <w:szCs w:val="22"/>
              </w:rPr>
              <w:t>Present Progressive  Tense/ Настоящее длительное время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0BBA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2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2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</w:t>
            </w:r>
            <w:del w:id="86" w:author="Вова Пьянков" w:date="2025-05-27T00:2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для рассказа о своём рабочем дне (распорядок рабочего дня, учеба в колледже).</w:delText>
              </w:r>
            </w:del>
            <w:ins w:id="87" w:author="Вова Пьянков" w:date="2025-05-27T00:2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по теме «Здоровый образ жизни и забота о здоровье.»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2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2328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2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ins w:id="88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правил</w:t>
              </w:r>
            </w:ins>
            <w:ins w:id="89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90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91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употребления</w:t>
              </w:r>
            </w:ins>
            <w:ins w:id="92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93" w:author="Вова Пьянков" w:date="2025-05-27T00:49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94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 xml:space="preserve">Present </w:t>
              </w:r>
            </w:ins>
            <w:ins w:id="95" w:author="Вова Пьянков" w:date="2025-05-27T00:47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Progressive</w:t>
              </w:r>
            </w:ins>
            <w:ins w:id="96" w:author="Вова Пьянков" w:date="2025-05-27T00:36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 xml:space="preserve"> Tense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3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A0A4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3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7589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4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4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Составить монологическое высказывание по теме «</w:t>
            </w:r>
            <w:del w:id="97" w:author="Вова Пьянков" w:date="2025-05-27T00:31:00Z">
              <w:r>
                <w:rPr>
                  <w:rFonts w:ascii="Calibri" w:hAnsi="Calibri" w:cs="Calibri"/>
                  <w:sz w:val="22"/>
                  <w:szCs w:val="22"/>
                </w:rPr>
                <w:delText>Мой рабочий день</w:delText>
              </w:r>
            </w:del>
            <w:ins w:id="98" w:author="Вова Пьянков" w:date="2025-05-27T00:31:00Z">
              <w:r>
                <w:rPr>
                  <w:rFonts w:ascii="Calibri" w:hAnsi="Calibri" w:cs="Calibri"/>
                  <w:sz w:val="22"/>
                  <w:szCs w:val="22"/>
                </w:rPr>
                <w:t>Здоровый образ жизни и забота о здоровье</w:t>
              </w:r>
            </w:ins>
            <w:r>
              <w:rPr>
                <w:rFonts w:ascii="Calibri" w:hAnsi="Calibri" w:cs="Calibri"/>
                <w:sz w:val="22"/>
                <w:szCs w:val="22"/>
              </w:rPr>
              <w:t>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4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1A47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21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638CC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2.2. Мой рабочий день. Режим </w:t>
            </w:r>
          </w:p>
          <w:p w14:paraId="0000024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труда и отдыха.</w:t>
            </w:r>
            <w:ins w:id="99" w:author="Вова Пьянков" w:date="2025-05-27T00:22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100" w:author="Вова Пьянков" w:date="2025-05-27T00:43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Порядок слов в </w:t>
              </w:r>
            </w:ins>
            <w:ins w:id="101" w:author="Вова Пьянков" w:date="2025-05-27T00:44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а</w:t>
              </w:r>
            </w:ins>
            <w:ins w:id="102" w:author="Вова Пьянков" w:date="2025-05-27T00:43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нглийском предложении</w:t>
              </w:r>
            </w:ins>
            <w:ins w:id="103" w:author="Вова Пьянков" w:date="2025-05-27T00:22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.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4929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37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</w:t>
            </w:r>
            <w:del w:id="104" w:author="Вова Пьянков" w:date="2025-05-27T00:2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об увлечениях и культурном досуге в свободное время</w:delText>
              </w:r>
            </w:del>
            <w:ins w:id="105" w:author="Вова Пьянков" w:date="2025-05-27T00:2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рабочем дне и режиме труда и отдыха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D84A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5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Изучение </w:t>
            </w:r>
            <w:del w:id="106" w:author="Вова Пьянков" w:date="2025-05-27T00:23:00Z">
              <w:r>
                <w:rPr>
                  <w:rFonts w:ascii="Calibri" w:hAnsi="Calibri" w:cs="Calibri"/>
                  <w:sz w:val="22"/>
                  <w:szCs w:val="22"/>
                </w:rPr>
                <w:delText>типов артиклей и их употребление</w:delText>
              </w:r>
            </w:del>
            <w:ins w:id="107" w:author="Вова Пьянков" w:date="2025-05-27T00:44:00Z">
              <w:r>
                <w:rPr>
                  <w:rFonts w:ascii="Calibri" w:hAnsi="Calibri" w:cs="Calibri"/>
                  <w:sz w:val="22"/>
                  <w:szCs w:val="22"/>
                </w:rPr>
                <w:t>порядка слов в предложении</w:t>
              </w:r>
            </w:ins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2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F894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2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CE16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6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«Мое свободное время. Хобби»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74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BA10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2.3. Режим дня студента. Активный отдых.</w:t>
            </w:r>
            <w:ins w:id="108" w:author="Вова Пьянков" w:date="2025-05-27T00:19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109" w:author="Вова Пьянков" w:date="2025-05-27T00:1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Past</w:t>
              </w:r>
            </w:ins>
            <w:ins w:id="110" w:author="Вова Пьянков" w:date="2025-05-27T00:1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11" w:author="Вова Пьянков" w:date="2025-05-27T18:3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12" w:author="Вова Пьянков" w:date="2025-05-27T00:1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Simple</w:t>
              </w:r>
            </w:ins>
            <w:ins w:id="113" w:author="Вова Пьянков" w:date="2025-05-27T00:1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14" w:author="Вова Пьянков" w:date="2025-05-27T18:3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15" w:author="Вова Пьянков" w:date="2025-05-27T00:20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Tense</w:t>
              </w:r>
            </w:ins>
            <w:ins w:id="116" w:author="Вова Пьянков" w:date="2025-05-27T00:20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17" w:author="Вова Пьянков" w:date="2025-05-27T18:3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/ </w:t>
              </w:r>
            </w:ins>
            <w:ins w:id="118" w:author="Вова Пьянков" w:date="2025-05-27T00:20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Прошедшее простое время.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69C1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5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7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Лексический минимум для рассказа о </w:t>
            </w:r>
            <w:del w:id="119" w:author="Вова Пьянков" w:date="2025-05-27T00:20:00Z">
              <w:r>
                <w:rPr>
                  <w:rFonts w:ascii="Calibri" w:hAnsi="Calibri" w:cs="Calibri"/>
                  <w:sz w:val="22"/>
                  <w:szCs w:val="22"/>
                </w:rPr>
                <w:delText>досуге современной молодежи</w:delText>
              </w:r>
            </w:del>
            <w:ins w:id="120" w:author="Вова Пьянков" w:date="2025-05-27T00:20:00Z">
              <w:r>
                <w:rPr>
                  <w:rFonts w:ascii="Calibri" w:hAnsi="Calibri" w:cs="Calibri"/>
                  <w:sz w:val="22"/>
                  <w:szCs w:val="22"/>
                </w:rPr>
                <w:t>режиме дня студента, активном отдыхе</w:t>
              </w:r>
            </w:ins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8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9D9C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121" w:author="Вова Пьянков" w:date="2025-05-27T00:2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порядка слов в английском предложении</w:delText>
              </w:r>
            </w:del>
            <w:ins w:id="122" w:author="Вова Пьянков" w:date="2025-05-27T00:2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времени </w:t>
              </w:r>
            </w:ins>
            <w:ins w:id="123" w:author="Вова Пьянков" w:date="2025-05-27T00:21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Past Simple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8F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B510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31F4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Составить </w:t>
            </w:r>
            <w:del w:id="124" w:author="Вова Пьянков" w:date="2025-05-27T00:2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монологическое высказывание по теме «Досуг молодежи»</w:delText>
              </w:r>
            </w:del>
            <w:ins w:id="125" w:author="Вова Пьянков" w:date="2025-05-27T00:2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свой распорядок дня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0F8F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2.4.</w:t>
            </w:r>
            <w:ins w:id="126" w:author="Вова Пьянков" w:date="2025-05-27T00:16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Спорт в жизни человека. </w:t>
            </w:r>
            <w:ins w:id="127" w:author="Вова Пьянков" w:date="2025-05-27T00:16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Неличные </w:t>
              </w:r>
            </w:ins>
            <w:ins w:id="128" w:author="Вова Пьянков" w:date="2025-05-27T00:17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формы глагола. Инфинитив или герундий.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9105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A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</w:t>
            </w:r>
            <w:del w:id="129" w:author="Вова Пьянков" w:date="2025-05-27T00:1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для похода в магазины и совершения покупок</w:delText>
              </w:r>
            </w:del>
            <w:ins w:id="130" w:author="Вова Пьянков" w:date="2025-05-27T00:1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по теме «Спорт в жизни человека»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B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34FA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B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131" w:author="Вова Пьянков" w:date="2025-05-27T00:1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порядка слов в английском вопросительном предложении</w:delText>
              </w:r>
            </w:del>
            <w:ins w:id="132" w:author="Вова Пьянков" w:date="2025-05-27T00:1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неличных форм гла</w:t>
              </w:r>
            </w:ins>
            <w:ins w:id="133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гола. Инфинитив или герундий. </w:t>
              </w:r>
            </w:ins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2A0EA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B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197E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C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Составить </w:t>
            </w:r>
            <w:del w:id="134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диалог  по</w:delText>
              </w:r>
            </w:del>
            <w:ins w:id="135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диалог по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теме «</w:t>
            </w:r>
            <w:del w:id="136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Мои покупки</w:delText>
              </w:r>
            </w:del>
            <w:ins w:id="137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Мой любимый вид спорта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EFFD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6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D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2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93C0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D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D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лексический словарь к тексту «</w:t>
            </w:r>
            <w:del w:id="138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Покупки</w:delText>
              </w:r>
            </w:del>
            <w:ins w:id="139" w:author="Вова Пьянков" w:date="2025-05-27T00:1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Спорт в жизни человека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2E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2E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28246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49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E2">
            <w:pPr>
              <w:rPr>
                <w:del w:id="140" w:author="Вова Пьянков" w:date="2025-05-27T00:16:00Z"/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2.5. Экстремальные виды спорта. </w:t>
            </w:r>
            <w:ins w:id="141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Present</w:t>
              </w:r>
            </w:ins>
            <w:ins w:id="142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43" w:author="Вова Пьянков" w:date="2025-05-27T00:1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44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Progressive</w:t>
              </w:r>
            </w:ins>
            <w:ins w:id="145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46" w:author="Вова Пьянков" w:date="2025-05-27T00:1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47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VS</w:t>
              </w:r>
            </w:ins>
            <w:ins w:id="148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49" w:author="Вова Пьянков" w:date="2025-05-27T00:1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50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Past</w:t>
              </w:r>
            </w:ins>
            <w:ins w:id="151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52" w:author="Вова Пьянков" w:date="2025-05-27T00:1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153" w:author="Вова Пьянков" w:date="2025-05-27T00:13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Progressive</w:t>
              </w:r>
            </w:ins>
            <w:ins w:id="154" w:author="Вова Пьянков" w:date="2025-05-27T00:14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155" w:author="Вова Пьянков" w:date="2025-05-27T00:14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/ </w:t>
              </w:r>
            </w:ins>
            <w:ins w:id="156" w:author="Вова Пьянков" w:date="2025-05-27T00:14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Настоящее длительное или Прошедшее длительное время. </w:t>
              </w:r>
            </w:ins>
          </w:p>
          <w:p w14:paraId="000002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0002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CFCF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5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E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об </w:t>
            </w:r>
            <w:del w:id="157" w:author="Вова Пьянков" w:date="2025-05-27T00:1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истории  и современных реалиях жизни родного города (культура, общественная и спортивная жизнь нижневартовцев, промышленность, окружающая среда). Лексический минимум для рассказа о достопримечательностях Нижневартовска и о своём любимом месте в городе.</w:delText>
              </w:r>
            </w:del>
            <w:ins w:id="158" w:author="Вова Пьянков" w:date="2025-05-27T00:1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экстремальных вид</w:t>
              </w:r>
            </w:ins>
            <w:ins w:id="159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а</w:t>
              </w:r>
            </w:ins>
            <w:ins w:id="160" w:author="Вова Пьянков" w:date="2025-05-27T00:1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х спорта</w:t>
              </w:r>
            </w:ins>
            <w:ins w:id="161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F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0002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628D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9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F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162" w:author="Вова Пьянков" w:date="2025-05-27T00:15:00Z">
                  <w:rPr>
                    <w:color w:val="000000"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163" w:author="Вова Пьянков" w:date="2025-05-27T00:15:00Z">
                  <w:rPr>
                    <w:color w:val="000000"/>
                    <w:sz w:val="22"/>
                    <w:szCs w:val="22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употребления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164" w:author="Вова Пьянков" w:date="2025-05-27T00:15:00Z">
                  <w:rPr>
                    <w:color w:val="000000"/>
                    <w:sz w:val="22"/>
                    <w:szCs w:val="22"/>
                  </w:rPr>
                </w:rPrChange>
              </w:rPr>
              <w:t xml:space="preserve"> </w:t>
            </w:r>
            <w:del w:id="165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оборота</w:delText>
              </w:r>
            </w:del>
            <w:del w:id="166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167" w:author="Вова Пьянков" w:date="2025-05-27T00:15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there + tobe  </w:delText>
              </w:r>
            </w:del>
            <w:del w:id="168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</w:delText>
              </w:r>
            </w:del>
            <w:del w:id="169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170" w:author="Вова Пьянков" w:date="2025-05-27T00:15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171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настоящем</w:delText>
              </w:r>
            </w:del>
            <w:del w:id="172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173" w:author="Вова Пьянков" w:date="2025-05-27T00:15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174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времени</w:delText>
              </w:r>
            </w:del>
            <w:del w:id="175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176" w:author="Вова Пьянков" w:date="2025-05-27T00:15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>.</w:delText>
              </w:r>
            </w:del>
            <w:ins w:id="177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времен</w:t>
              </w:r>
            </w:ins>
            <w:ins w:id="178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179" w:author="Вова Пьянков" w:date="2025-05-27T00:15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Present Progressive VS Past Progressive.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F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180" w:author="Вова Пьянков" w:date="2025-05-27T00:15:00Z">
                  <w:rPr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0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19DE4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2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2F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 w14:paraId="000003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23E8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  <w:tblPrExChange w:id="181" w:author="Вова Пьянков" w:date="2025-05-27T00:16:00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wBefore w:w="0" w:type="auto"/>
          <w:cantSplit/>
          <w:trHeight w:val="573" w:hRule="atLeast"/>
          <w:tblHeader/>
          <w:trPrChange w:id="181" w:author="Вова Пьянков" w:date="2025-05-27T00:16:00Z">
            <w:trPr>
              <w:gridBefore w:val="1"/>
              <w:wBefore w:w="1088" w:type="dxa"/>
              <w:cantSplit/>
              <w:trHeight w:val="125" w:hRule="atLeast"/>
              <w:tblHeader/>
            </w:trPr>
          </w:trPrChange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PrChange w:id="182" w:author="Вова Пьянков" w:date="2025-05-27T00:16:00Z">
              <w:tcPr>
                <w:tcW w:w="2670" w:type="dxa"/>
                <w:gridSpan w:val="7"/>
                <w:vMerge w:val="continue"/>
                <w:tcBorders>
                  <w:top w:val="single" w:color="000000" w:sz="4" w:space="0"/>
                  <w:left w:val="single" w:color="000000" w:sz="4" w:space="0"/>
                  <w:right w:val="single" w:color="000000" w:sz="4" w:space="0"/>
                </w:tcBorders>
              </w:tcPr>
            </w:tcPrChange>
          </w:tcPr>
          <w:p w14:paraId="0000030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PrChange w:id="183" w:author="Вова Пьянков" w:date="2025-05-27T00:16:00Z">
              <w:tcPr>
                <w:tcW w:w="10950" w:type="dxa"/>
                <w:gridSpan w:val="3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</w:tcPr>
            </w:tcPrChange>
          </w:tcPr>
          <w:p w14:paraId="00000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del w:id="184" w:author="Вова Пьянков" w:date="2025-05-27T00:1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Mynativetown</w:delText>
              </w:r>
            </w:del>
            <w:ins w:id="185" w:author="Вова Пьянков" w:date="2025-05-27T00:1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Экстремальные виды спорта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  <w:ins w:id="186" w:author="Вова Пьянков" w:date="2025-05-27T00:1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  <w:tcPrChange w:id="187" w:author="Вова Пьянков" w:date="2025-05-27T00:16:00Z">
              <w:tcPr>
                <w:tcW w:w="990" w:type="dxa"/>
                <w:tcBorders>
                  <w:left w:val="single" w:color="000000" w:sz="4" w:space="0"/>
                  <w:right w:val="single" w:color="000000" w:sz="4" w:space="0"/>
                </w:tcBorders>
              </w:tcPr>
            </w:tcPrChange>
          </w:tcPr>
          <w:p w14:paraId="000003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PrChange w:id="188" w:author="Вова Пьянков" w:date="2025-05-27T00:16:00Z">
              <w:tcPr>
                <w:tcW w:w="1275" w:type="dxa"/>
                <w:gridSpan w:val="2"/>
                <w:tcBorders>
                  <w:left w:val="single" w:color="000000" w:sz="4" w:space="0"/>
                  <w:right w:val="single" w:color="000000" w:sz="4" w:space="0"/>
                </w:tcBorders>
                <w:shd w:val="clear" w:color="auto" w:fill="FFFFFF"/>
              </w:tcPr>
            </w:tcPrChange>
          </w:tcPr>
          <w:p w14:paraId="00000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3</w:t>
            </w:r>
          </w:p>
        </w:tc>
      </w:tr>
      <w:tr w14:paraId="3DEB9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2.6.</w:t>
            </w:r>
            <w:ins w:id="189" w:author="Вова Пьянков" w:date="2025-05-27T00:11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Сбалансированное питание. </w:t>
            </w:r>
            <w:ins w:id="190" w:author="Вова Пьянков" w:date="2025-05-27T00:44:00Z">
              <w:r>
                <w:rPr>
                  <w:rFonts w:ascii="Calibri" w:hAnsi="Calibri" w:cs="Calibri"/>
                  <w:b/>
                  <w:sz w:val="22"/>
                  <w:szCs w:val="22"/>
                </w:rPr>
                <w:t>Фразовые глаголы</w:t>
              </w:r>
            </w:ins>
            <w:ins w:id="191" w:author="Вова Пьянков" w:date="2025-05-27T00:12:00Z">
              <w:r>
                <w:rPr>
                  <w:rFonts w:ascii="Calibri" w:hAnsi="Calibri" w:cs="Calibri"/>
                  <w:b/>
                  <w:sz w:val="22"/>
                  <w:szCs w:val="22"/>
                </w:rPr>
                <w:t>.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C5EC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5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Лексический минимум для беседы о </w:t>
            </w:r>
            <w:del w:id="192" w:author="Вова Пьянков" w:date="2025-05-27T00:12:00Z">
              <w:r>
                <w:rPr>
                  <w:rFonts w:ascii="Calibri" w:hAnsi="Calibri" w:cs="Calibri"/>
                  <w:sz w:val="22"/>
                  <w:szCs w:val="22"/>
                </w:rPr>
                <w:delText>колледже</w:delText>
              </w:r>
            </w:del>
            <w:ins w:id="193" w:author="Вова Пьянков" w:date="2025-05-27T00:12:00Z">
              <w:r>
                <w:rPr>
                  <w:rFonts w:ascii="Calibri" w:hAnsi="Calibri" w:cs="Calibri"/>
                  <w:sz w:val="22"/>
                  <w:szCs w:val="22"/>
                </w:rPr>
                <w:t>сбалансированном питании</w:t>
              </w:r>
            </w:ins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2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6424A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194" w:author="Вова Пьянков" w:date="2025-05-27T00:1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употребления оборота there + tobe  в будущем времени</w:delText>
              </w:r>
            </w:del>
            <w:ins w:id="195" w:author="Вова Пьянков" w:date="2025-05-27T00:4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фразовых глаголов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2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72162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E249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del w:id="196" w:author="Вова Пьянков" w:date="2025-05-27T00:1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Мой колледж</w:delText>
              </w:r>
            </w:del>
            <w:ins w:id="197" w:author="Вова Пьянков" w:date="2025-05-27T00:1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Сбалансированное питание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7AA5C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2.7. Посещение врача.</w:t>
            </w:r>
            <w:ins w:id="198" w:author="Вова Пьянков" w:date="2025-05-27T00:08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Ко</w:t>
              </w:r>
            </w:ins>
            <w:ins w:id="199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нструкция </w:t>
              </w:r>
            </w:ins>
            <w:ins w:id="200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I</w:t>
              </w:r>
            </w:ins>
            <w:ins w:id="201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202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03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wish</w:t>
              </w:r>
            </w:ins>
            <w:ins w:id="204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205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06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you</w:t>
              </w:r>
            </w:ins>
            <w:ins w:id="207" w:author="Вова Пьянков" w:date="2025-05-27T00:0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208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>…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1946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5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4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Лексический минимум для составления </w:t>
            </w:r>
            <w:ins w:id="209" w:author="Вова Пьянков" w:date="2025-05-27T00:10:00Z">
              <w:r>
                <w:rPr>
                  <w:rFonts w:ascii="Calibri" w:hAnsi="Calibri" w:cs="Calibri"/>
                  <w:sz w:val="22"/>
                  <w:szCs w:val="22"/>
                </w:rPr>
                <w:t xml:space="preserve">диалога по </w:t>
              </w:r>
            </w:ins>
            <w:ins w:id="210" w:author="Вова Пьянков" w:date="2025-05-27T00:11:00Z">
              <w:r>
                <w:rPr>
                  <w:rFonts w:ascii="Calibri" w:hAnsi="Calibri" w:cs="Calibri"/>
                  <w:sz w:val="22"/>
                  <w:szCs w:val="22"/>
                </w:rPr>
                <w:t>теме «Посещение врача»</w:t>
              </w:r>
            </w:ins>
            <w:del w:id="211" w:author="Вова Пьянков" w:date="2025-05-27T00:11:00Z">
              <w:r>
                <w:rPr>
                  <w:rFonts w:ascii="Calibri" w:hAnsi="Calibri" w:cs="Calibri"/>
                  <w:sz w:val="22"/>
                  <w:szCs w:val="22"/>
                </w:rPr>
                <w:delText>режима дня студента.</w:delText>
              </w:r>
            </w:del>
            <w:ins w:id="212" w:author="Вова Пьянков" w:date="2025-05-27T00:11:00Z">
              <w:r>
                <w:rPr>
                  <w:rFonts w:ascii="Calibri" w:hAnsi="Calibri" w:cs="Calibri"/>
                  <w:sz w:val="22"/>
                  <w:szCs w:val="22"/>
                </w:rPr>
                <w:t>.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4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1762F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213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видов числительных и их употреблени</w:delText>
              </w:r>
            </w:del>
            <w:ins w:id="214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конструкции </w:t>
              </w:r>
            </w:ins>
            <w:ins w:id="215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I</w:t>
              </w:r>
            </w:ins>
            <w:ins w:id="216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217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18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wi</w:t>
              </w:r>
            </w:ins>
            <w:ins w:id="219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sh</w:t>
              </w:r>
            </w:ins>
            <w:ins w:id="220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221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22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you</w:t>
              </w:r>
            </w:ins>
            <w:ins w:id="223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224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…</w:t>
              </w:r>
            </w:ins>
            <w:del w:id="225" w:author="Вова Пьянков" w:date="2025-05-27T00:0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я</w:delText>
              </w:r>
            </w:del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58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2D6E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5B80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Составить </w:t>
            </w:r>
            <w:del w:id="226" w:author="Вова Пьянков" w:date="2025-05-27T00:1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монологическое высказывание</w:delText>
              </w:r>
            </w:del>
            <w:ins w:id="227" w:author="Вова Пьянков" w:date="2025-05-27T00:1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диалог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теме «</w:t>
            </w:r>
            <w:del w:id="228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Myweekday</w:delText>
              </w:r>
            </w:del>
            <w:ins w:id="229" w:author="Вова Пьянков" w:date="2025-05-27T00:10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Посещение врача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2DA8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41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6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2.8. Отказ от вредных привычек. Контрольная работа.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6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7023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0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7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1      1. </w:t>
            </w:r>
          </w:p>
        </w:tc>
        <w:tc>
          <w:tcPr>
            <w:tcW w:w="10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Л Лексико-грамматический материал по теме </w:t>
            </w:r>
            <w:del w:id="230" w:author="Вова Пьянков" w:date="2025-05-27T00:0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 xml:space="preserve">раздела </w:delText>
              </w:r>
            </w:del>
            <w:r>
              <w:rPr>
                <w:rFonts w:ascii="Calibri" w:hAnsi="Calibri" w:cs="Calibri"/>
                <w:color w:val="000000"/>
                <w:sz w:val="22"/>
                <w:szCs w:val="22"/>
              </w:rPr>
              <w:t>«</w:t>
            </w:r>
            <w:del w:id="231" w:author="Вова Пьянков" w:date="2025-05-27T00:0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Кабинет мечты</w:delText>
              </w:r>
            </w:del>
            <w:ins w:id="232" w:author="Вова Пьянков" w:date="2025-05-27T00:0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Отказ от вредных привычек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7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9BDA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7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Практические занятия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A907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8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Контрольная работа по темам раздела «</w:t>
            </w:r>
            <w:del w:id="233" w:author="Вова Пьянков" w:date="2025-05-27T00:0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Вводно-коррективный курс</w:delText>
              </w:r>
            </w:del>
            <w:ins w:id="234" w:author="Вова Пьянков" w:date="2025-05-27T00:07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Здоровый образ жизни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».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38E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EF49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9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Раздел 3. Мир вокруг нас.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0000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4742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4DE860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3.1. Роль </w:t>
            </w:r>
          </w:p>
          <w:p w14:paraId="0E542C5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иностранного языка в </w:t>
            </w:r>
          </w:p>
          <w:p w14:paraId="0000039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современном мире. </w:t>
            </w:r>
            <w:ins w:id="235" w:author="Вова Пьянков" w:date="2025-05-27T00:00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Причасти</w:t>
              </w:r>
            </w:ins>
            <w:ins w:id="236" w:author="Вова Пьянков" w:date="2025-05-27T00:01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е</w:t>
              </w:r>
            </w:ins>
            <w:ins w:id="237" w:author="Вова Пьянков" w:date="2025-05-27T00:00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ins w:id="238" w:author="Вова Пьянков" w:date="2025-05-27T00:00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I</w:t>
              </w:r>
            </w:ins>
            <w:ins w:id="239" w:author="Вова Пьянков" w:date="2025-05-27T00:00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240" w:author="Вова Пьянков" w:date="2025-05-27T00:42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41" w:author="Вова Пьянков" w:date="2025-05-27T00:00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и Причастие </w:t>
              </w:r>
            </w:ins>
            <w:ins w:id="242" w:author="Вова Пьянков" w:date="2025-05-27T00:01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II</w:t>
              </w:r>
            </w:ins>
            <w:ins w:id="243" w:author="Вова Пьянков" w:date="2025-05-27T00:01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244" w:author="Вова Пьянков" w:date="2025-05-27T00:42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. 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7C97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A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</w:t>
            </w:r>
            <w:del w:id="245" w:author="Вова Пьянков" w:date="2025-05-27T00:0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Великобритании и США</w:delText>
              </w:r>
            </w:del>
            <w:ins w:id="246" w:author="Вова Пьянков" w:date="2025-05-27T00:0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роли иностранного языка в современном мире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A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0ADE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A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Изучение </w:t>
            </w:r>
            <w:del w:id="247" w:author="Вова Пьянков" w:date="2025-05-27T00:0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группы местоимений</w:delText>
              </w:r>
            </w:del>
            <w:ins w:id="248" w:author="Вова Пьянков" w:date="2025-05-27T00:01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Причастия </w:t>
              </w:r>
            </w:ins>
            <w:ins w:id="249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I</w:t>
              </w:r>
            </w:ins>
            <w:ins w:id="250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u-RU"/>
                  <w:rPrChange w:id="251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252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и Причастия </w:t>
              </w:r>
            </w:ins>
            <w:ins w:id="253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II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53DC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B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18A5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B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del w:id="254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Основные англоязычные страны</w:delText>
              </w:r>
            </w:del>
            <w:ins w:id="255" w:author="Вова Пьянков" w:date="2025-05-27T00:0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Роль иностранного </w:t>
              </w:r>
            </w:ins>
            <w:ins w:id="256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языка в современном мире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  <w:ins w:id="257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  <w:del w:id="258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, «Великобритания», «США»</w:delText>
              </w:r>
            </w:del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299E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6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C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CF6D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D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D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Читать и перевести текст</w:t>
            </w:r>
            <w:del w:id="259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ы</w:delText>
              </w:r>
            </w:del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ins w:id="260" w:author="Вова Пьянков" w:date="2025-05-27T00:0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о </w:t>
              </w:r>
            </w:ins>
            <w:del w:id="261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об основных англоязычных странах</w:delText>
              </w:r>
            </w:del>
            <w:ins w:id="262" w:author="Вова Пьянков" w:date="2025-05-27T00:0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роли иностранного языка</w:t>
              </w:r>
            </w:ins>
            <w:ins w:id="263" w:author="Вова Пьянков" w:date="2025-05-27T00:0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в современном мире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; составить лексический словарь к тексту</w:t>
            </w:r>
            <w:ins w:id="264" w:author="Вова Пьянков" w:date="2025-05-27T00:0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  <w:del w:id="265" w:author="Вова Пьянков" w:date="2025-05-27T00:04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; Читать и перевести текст «Somefactsaboutthe UK»</w:delText>
              </w:r>
            </w:del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3D7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3D8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5CACA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3.2.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Основные англоязычные страны. Великобритания. США. </w:t>
            </w:r>
            <w:ins w:id="266" w:author="Вова Пьянков" w:date="2025-05-26T23:58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</w:rPr>
                <w:t xml:space="preserve">Канада. Австралия. </w:t>
              </w:r>
            </w:ins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Местоимения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1B59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E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беседы о</w:t>
            </w:r>
            <w:ins w:id="267" w:author="Вова Пьянков" w:date="2025-05-26T23:5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б основных англоязычных странах. Великобритания</w:t>
              </w:r>
            </w:ins>
            <w:ins w:id="268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, </w:t>
              </w:r>
            </w:ins>
            <w:ins w:id="269" w:author="Вова Пьянков" w:date="2025-05-26T23:58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США</w:t>
              </w:r>
            </w:ins>
            <w:ins w:id="270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, </w:t>
              </w:r>
            </w:ins>
            <w:del w:id="271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Канад</w:t>
            </w:r>
            <w:del w:id="272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е</w:delText>
              </w:r>
            </w:del>
            <w:ins w:id="273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а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и </w:t>
            </w:r>
            <w:del w:id="274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Австралии</w:delText>
              </w:r>
            </w:del>
            <w:ins w:id="275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Австралия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E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4527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E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группы местоимений.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A796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F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4164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3F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del w:id="276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Австралия</w:delText>
              </w:r>
            </w:del>
            <w:ins w:id="277" w:author="Вова Пьянков" w:date="2025-05-26T23:59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Основные англоязычные стран</w:t>
              </w:r>
            </w:ins>
            <w:ins w:id="278" w:author="Вова Пьянков" w:date="2025-05-27T00:00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ы.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987B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0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3.3. Планирование и организация путешествия. Культурные достопримечательности англоязычных стран. </w:t>
            </w:r>
            <w:ins w:id="279" w:author="Вова Пьянков" w:date="2025-05-26T23:55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К</w:t>
              </w:r>
            </w:ins>
            <w:ins w:id="280" w:author="Вова Пьянков" w:date="2025-05-26T23:56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онструкция </w:t>
              </w:r>
            </w:ins>
            <w:ins w:id="281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282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used</w:t>
              </w:r>
            </w:ins>
            <w:ins w:id="283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284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285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286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to</w:t>
              </w:r>
            </w:ins>
            <w:ins w:id="287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288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289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290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do</w:t>
              </w:r>
            </w:ins>
            <w:ins w:id="291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292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293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294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smth</w:t>
              </w:r>
            </w:ins>
            <w:ins w:id="295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</w:rPr>
                <w:t>.</w:t>
              </w:r>
            </w:ins>
            <w:ins w:id="296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297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, </w:t>
              </w:r>
            </w:ins>
            <w:ins w:id="298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299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get</w:t>
              </w:r>
            </w:ins>
            <w:ins w:id="300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301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302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303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used</w:t>
              </w:r>
            </w:ins>
            <w:ins w:id="304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305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306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307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doing</w:t>
              </w:r>
            </w:ins>
            <w:ins w:id="308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rPrChange w:id="309" w:author="Вова Пьянков" w:date="2025-05-27T00:42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310" w:author="Вова Пьянков" w:date="2025-05-26T23:56:00Z">
              <w:r>
                <w:rPr>
                  <w:rFonts w:ascii="Calibri" w:hAnsi="Calibri" w:cs="Calibri"/>
                  <w:b/>
                  <w:color w:val="000000"/>
                  <w:sz w:val="22"/>
                  <w:szCs w:val="22"/>
                  <w:lang w:val="en-US"/>
                  <w:rPrChange w:id="311" w:author="Вова Пьянков" w:date="2025-05-27T00:42:00Z">
                    <w:rPr>
                      <w:color w:val="000000"/>
                      <w:sz w:val="22"/>
                      <w:szCs w:val="22"/>
                      <w:lang w:val="en-US"/>
                    </w:rPr>
                  </w:rPrChange>
                </w:rPr>
                <w:t>smth</w:t>
              </w:r>
            </w:ins>
            <w:ins w:id="312" w:author="Вова Пьянков" w:date="2025-05-26T23:56:00Z">
              <w:r>
                <w:rPr>
                  <w:rFonts w:ascii="Calibri" w:hAnsi="Calibri" w:cs="Calibri"/>
                  <w:b/>
                  <w:sz w:val="22"/>
                  <w:szCs w:val="22"/>
                </w:rPr>
                <w:t>.</w:t>
              </w:r>
            </w:ins>
            <w:del w:id="313" w:author="Вова Пьянков" w:date="2025-05-26T23:55:00Z">
              <w:r>
                <w:rPr>
                  <w:rFonts w:ascii="Calibri" w:hAnsi="Calibri" w:cs="Calibri"/>
                  <w:b/>
                  <w:sz w:val="22"/>
                  <w:szCs w:val="22"/>
                </w:rPr>
                <w:delText>Прилагательные</w:delText>
              </w:r>
            </w:del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CD54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0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</w:t>
            </w:r>
            <w:ins w:id="314" w:author="Вова Пьянков" w:date="2025-05-26T23:5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планировании путешествия и 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культурных достопримечательностях англоязычных стран.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1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62F66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1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315" w:author="Вова Пьянков" w:date="2025-05-27T18:34:00Z">
                  <w:rPr>
                    <w:color w:val="000000"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  <w:rPrChange w:id="316" w:author="Вова Пьянков" w:date="2025-05-27T18:34:00Z">
                  <w:rPr>
                    <w:color w:val="000000"/>
                    <w:sz w:val="22"/>
                    <w:szCs w:val="22"/>
                  </w:rPr>
                </w:rPrChange>
              </w:rPr>
              <w:t xml:space="preserve"> </w:t>
            </w:r>
            <w:ins w:id="317" w:author="Вова Пьянков" w:date="2025-05-26T23:5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конструкции</w:t>
              </w:r>
            </w:ins>
            <w:ins w:id="318" w:author="Вова Пьянков" w:date="2025-05-26T23:53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319" w:author="Вова Пьянков" w:date="2025-05-27T18:34:00Z">
                    <w:rPr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ins w:id="320" w:author="Вова Пьянков" w:date="2025-05-26T23:54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used to do smth, get used doing smth</w:t>
              </w:r>
            </w:ins>
            <w:ins w:id="321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.</w:t>
              </w:r>
            </w:ins>
            <w:del w:id="322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степеней</w:delText>
              </w:r>
            </w:del>
            <w:del w:id="323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324" w:author="Вова Пьянков" w:date="2025-05-27T18:34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325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сравнения</w:delText>
              </w:r>
            </w:del>
            <w:del w:id="326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327" w:author="Вова Пьянков" w:date="2025-05-27T18:34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del w:id="328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прилагательных</w:delText>
              </w:r>
            </w:del>
            <w:del w:id="329" w:author="Вова Пьянков" w:date="2025-05-26T23:55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  <w:rPrChange w:id="330" w:author="Вова Пьянков" w:date="2025-05-27T18:34:00Z">
                    <w:rPr>
                      <w:color w:val="000000"/>
                      <w:sz w:val="22"/>
                      <w:szCs w:val="22"/>
                    </w:rPr>
                  </w:rPrChange>
                </w:rPr>
                <w:delText>.</w:delText>
              </w:r>
            </w:del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lang w:val="en-US"/>
                <w:rPrChange w:id="331" w:author="Вова Пьянков" w:date="2025-05-27T18:34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0DD5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2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AB33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2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ins w:id="332" w:author="Вова Пьянков" w:date="2025-05-26T23:5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Планирование путешествия. 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Культурные достопримечательности англоязычных стран»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2D31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33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3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Тема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5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6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.4.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7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38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Моя родная страна – Россия. Национальные символы России.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339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Present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0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341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Perfect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2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343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VS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345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Past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6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347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Simple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8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/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49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ab/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50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Время настоящее завершенное или Прошедшее простое.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51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52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E1BD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3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5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5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55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5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57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Лексический минимум для рассказа о России.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4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150A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4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5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5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60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36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62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Сравнение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363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64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времен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365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Present Perfect VS Past Simple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36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1D520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4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6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6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6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B279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5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70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7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72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Составить монологическое высказывание по теме «Моя родная страна - Россия»,</w:t>
            </w:r>
            <w:r>
              <w:rPr>
                <w:rFonts w:ascii="Calibri" w:hAnsi="Calibri" w:cs="Calibri"/>
                <w:sz w:val="22"/>
                <w:szCs w:val="22"/>
                <w:highlight w:val="none"/>
                <w:rPrChange w:id="37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 xml:space="preserve"> «Национальные символы России»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2B95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6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60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5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Тема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6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7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.5. Культурные достопримечательности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8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России.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Конструкция 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There + to be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379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80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81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E1E8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74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6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82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8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8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85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8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Лексический минимум для рассказа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87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о культурных достопримечательностях России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88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7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DE25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7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8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90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91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92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93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Изучение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конструкции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There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94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B91CC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7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95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396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39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7CED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8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39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399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00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Составить монологическое высказывание по теме «Культурные достопримечательности России»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77BA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8D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lang w:val="ru-RU"/>
                <w:rPrChange w:id="401" w:author="Вова Пьянков" w:date="2025-05-27T18:35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02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Тема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03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0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.6. Государственное и политическое устройство России. </w:t>
            </w:r>
            <w:del w:id="405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highlight w:val="none"/>
                  <w:rPrChange w:id="406" w:author="Вова Пьянков" w:date="2025-05-27T00:42:00Z">
                    <w:rPr>
                      <w:b/>
                      <w:sz w:val="22"/>
                      <w:szCs w:val="22"/>
                      <w:highlight w:val="yellow"/>
                    </w:rPr>
                  </w:rPrChange>
                </w:rPr>
                <w:delText>Модальные глаголы</w:delText>
              </w:r>
            </w:del>
            <w:ins w:id="407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Present</w:t>
              </w:r>
            </w:ins>
            <w:ins w:id="408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409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410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Perfect</w:t>
              </w:r>
            </w:ins>
            <w:ins w:id="411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412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413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en-US"/>
                </w:rPr>
                <w:t>Progressive</w:t>
              </w:r>
            </w:ins>
            <w:ins w:id="414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  <w:lang w:val="ru-RU"/>
                  <w:rPrChange w:id="415" w:author="Вова Пьянков" w:date="2025-05-27T18:35:00Z">
                    <w:rPr>
                      <w:b/>
                      <w:sz w:val="22"/>
                      <w:szCs w:val="22"/>
                      <w:lang w:val="en-US"/>
                    </w:rPr>
                  </w:rPrChange>
                </w:rPr>
                <w:t xml:space="preserve">/ </w:t>
              </w:r>
            </w:ins>
            <w:ins w:id="416" w:author="Вова Пьянков" w:date="2025-05-27T00:49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Настоящее длительное совершенное время</w:t>
              </w:r>
            </w:ins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17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1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1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E2F7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9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20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21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22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1.</w:t>
            </w:r>
          </w:p>
        </w:tc>
        <w:tc>
          <w:tcPr>
            <w:tcW w:w="10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23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24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Лексический минимум для рассказа о </w:t>
            </w:r>
            <w:r>
              <w:rPr>
                <w:rFonts w:ascii="Calibri" w:hAnsi="Calibri" w:cs="Calibri"/>
                <w:sz w:val="22"/>
                <w:szCs w:val="22"/>
                <w:highlight w:val="none"/>
                <w:rPrChange w:id="425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государственном и политическом устройстве России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2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9D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177B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9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2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2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2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2.</w:t>
            </w:r>
          </w:p>
        </w:tc>
        <w:tc>
          <w:tcPr>
            <w:tcW w:w="10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30" w:author="Вова Пьянков" w:date="2025-05-27T00:50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3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32" w:author="Вова Пьянков" w:date="2025-05-27T00:50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del w:id="433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rPrChange w:id="434" w:author="Вова Пьянков" w:date="2025-05-27T00:42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>правил</w:delText>
              </w:r>
            </w:del>
            <w:del w:id="435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lang w:val="en-US"/>
                  <w:rPrChange w:id="436" w:author="Вова Пьянков" w:date="2025-05-27T00:50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 xml:space="preserve"> </w:delText>
              </w:r>
            </w:del>
            <w:del w:id="437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rPrChange w:id="438" w:author="Вова Пьянков" w:date="2025-05-27T00:42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>употребления</w:delText>
              </w:r>
            </w:del>
            <w:del w:id="439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lang w:val="en-US"/>
                  <w:rPrChange w:id="440" w:author="Вова Пьянков" w:date="2025-05-27T00:50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 xml:space="preserve"> </w:delText>
              </w:r>
            </w:del>
            <w:del w:id="441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rPrChange w:id="442" w:author="Вова Пьянков" w:date="2025-05-27T00:42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>модальных</w:delText>
              </w:r>
            </w:del>
            <w:del w:id="443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lang w:val="en-US"/>
                  <w:rPrChange w:id="444" w:author="Вова Пьянков" w:date="2025-05-27T00:50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 xml:space="preserve"> </w:delText>
              </w:r>
            </w:del>
            <w:del w:id="445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highlight w:val="none"/>
                  <w:rPrChange w:id="446" w:author="Вова Пьянков" w:date="2025-05-27T00:42:00Z">
                    <w:rPr>
                      <w:color w:val="000000"/>
                      <w:sz w:val="22"/>
                      <w:szCs w:val="22"/>
                      <w:highlight w:val="yellow"/>
                    </w:rPr>
                  </w:rPrChange>
                </w:rPr>
                <w:delText>глаголов</w:delText>
              </w:r>
            </w:del>
            <w:ins w:id="447" w:author="Вова Пьянков" w:date="2025-05-27T00:49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P</w:t>
              </w:r>
            </w:ins>
            <w:ins w:id="448" w:author="Вова Пьянков" w:date="2025-05-27T00:50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en-US"/>
                </w:rPr>
                <w:t>resent Perfect Progressive Tense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49" w:author="Вова Пьянков" w:date="2025-05-27T00:50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. 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lang w:val="en-US"/>
                <w:rPrChange w:id="450" w:author="Вова Пьянков" w:date="2025-05-27T00:50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644A0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A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51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52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5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1A56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B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5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55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5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Составить монологическое высказывание по теме «Государственное и политическое устройство России»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B4C6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BA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rPrChange w:id="457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58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Тема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59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60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.7. Выдающиеся личности России.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61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Past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62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63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Perfect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6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65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VS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66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67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Past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68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69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Perfect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70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lang w:val="en-US"/>
                <w:rPrChange w:id="471" w:author="Вова Пьянков" w:date="2025-05-27T00:42:00Z">
                  <w:rPr>
                    <w:b/>
                    <w:sz w:val="22"/>
                    <w:szCs w:val="22"/>
                    <w:highlight w:val="yellow"/>
                    <w:lang w:val="en-US"/>
                  </w:rPr>
                </w:rPrChange>
              </w:rPr>
              <w:t>Progressive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472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/ Прошедшее завершенное или Прошедшее завершенное длительное.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7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7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E4A6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C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75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76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7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78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79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Лексический минимум для рассказа о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80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выдающихся личностях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8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России.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C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BCE4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C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82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83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8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85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8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87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88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правил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89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90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употребления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9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92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времен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lang w:val="en-US"/>
                <w:rPrChange w:id="493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  <w:lang w:val="en-US"/>
                  </w:rPr>
                </w:rPrChange>
              </w:rPr>
              <w:t xml:space="preserve"> Past Perfect VS Past Perfect Progressive. 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6CC4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D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9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highlight w:val="none"/>
                <w:rPrChange w:id="495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496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0484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D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49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98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499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Составить монологическое высказывание по теме «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00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Выдающиеся личности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0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России»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A9F0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41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E7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rPrChange w:id="502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</w:pPr>
          </w:p>
          <w:p w14:paraId="000004E8">
            <w:pPr>
              <w:rPr>
                <w:rFonts w:ascii="Calibri" w:hAnsi="Calibri" w:cs="Calibri"/>
                <w:b/>
                <w:sz w:val="22"/>
                <w:szCs w:val="22"/>
                <w:highlight w:val="none"/>
                <w:rPrChange w:id="503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504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 xml:space="preserve">Тема 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505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highlight w:val="none"/>
                <w:rPrChange w:id="506" w:author="Вова Пьянков" w:date="2025-05-27T00:42:00Z">
                  <w:rPr>
                    <w:b/>
                    <w:sz w:val="22"/>
                    <w:szCs w:val="22"/>
                    <w:highlight w:val="yellow"/>
                  </w:rPr>
                </w:rPrChange>
              </w:rPr>
              <w:t>.8. Итоговое занятие. Семестровый контроль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E9">
            <w:pPr>
              <w:rPr>
                <w:rFonts w:ascii="Calibri" w:hAnsi="Calibri" w:cs="Calibri"/>
                <w:sz w:val="22"/>
                <w:szCs w:val="22"/>
                <w:highlight w:val="none"/>
                <w:rPrChange w:id="50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  <w:highlight w:val="none"/>
                <w:rPrChange w:id="508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A6BE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F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509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0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1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>1      1. 1</w:t>
            </w:r>
          </w:p>
        </w:tc>
        <w:tc>
          <w:tcPr>
            <w:tcW w:w="10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2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3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Л Лексико-грамматический материал по темам раздела «Социально-культурная сфера».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F8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BF63F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4F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514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5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6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      Практические занятия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5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1CDB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0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highlight w:val="none"/>
                <w:rPrChange w:id="517" w:author="Вова Пьянков" w:date="2025-05-27T00:42:00Z">
                  <w:rPr>
                    <w:sz w:val="22"/>
                    <w:szCs w:val="22"/>
                    <w:highlight w:val="yellow"/>
                  </w:rPr>
                </w:rPrChange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8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none"/>
                <w:rPrChange w:id="519" w:author="Вова Пьянков" w:date="2025-05-27T00:42:00Z">
                  <w:rPr>
                    <w:color w:val="000000"/>
                    <w:sz w:val="22"/>
                    <w:szCs w:val="22"/>
                    <w:highlight w:val="yellow"/>
                  </w:rPr>
                </w:rPrChange>
              </w:rPr>
              <w:t xml:space="preserve">  Контрольная работа по темам раздела «Социально-культурная сфера».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50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B5A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8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0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II семестр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51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FB35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Раздел 4. Экология и научно-технический прогресс.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0000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9F2E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1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4.1.Экологические проблемы. Защита окружающей среды. </w:t>
            </w:r>
            <w:del w:id="520" w:author="Вова Пьянков" w:date="2025-05-27T00:51:00Z">
              <w:r>
                <w:rPr>
                  <w:rFonts w:ascii="Calibri" w:hAnsi="Calibri" w:cs="Calibri"/>
                  <w:b/>
                  <w:sz w:val="22"/>
                  <w:szCs w:val="22"/>
                </w:rPr>
                <w:delText>Глагол tohave</w:delText>
              </w:r>
            </w:del>
            <w:ins w:id="521" w:author="Вова Пьянков" w:date="2025-05-27T00:51:00Z">
              <w:r>
                <w:rPr>
                  <w:rFonts w:ascii="Calibri" w:hAnsi="Calibri" w:cs="Calibri"/>
                  <w:b/>
                  <w:sz w:val="22"/>
                  <w:szCs w:val="22"/>
                </w:rPr>
                <w:t>Модальные глаголы</w:t>
              </w:r>
            </w:ins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FAFE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2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по теме</w:t>
            </w:r>
            <w:ins w:id="522" w:author="Вова Пьянков" w:date="2025-05-27T00:5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«Экологические проблемы. Защита окружающей среды»</w:t>
              </w:r>
            </w:ins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2F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0E6F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3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Изучение </w:t>
            </w:r>
            <w:del w:id="523" w:author="Вова Пьянков" w:date="2025-05-27T00:52:00Z">
              <w:r>
                <w:rPr>
                  <w:rFonts w:ascii="Calibri" w:hAnsi="Calibri" w:cs="Calibri"/>
                  <w:sz w:val="22"/>
                  <w:szCs w:val="22"/>
                </w:rPr>
                <w:delText>спряжения глагола</w:delText>
              </w:r>
            </w:del>
            <w:del w:id="524" w:author="Вова Пьянков" w:date="2025-05-27T00:52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tobe в настоящем времени</w:delText>
              </w:r>
            </w:del>
            <w:ins w:id="525" w:author="Вова Пьянков" w:date="2025-05-27T00:52:00Z">
              <w:r>
                <w:rPr>
                  <w:rFonts w:ascii="Calibri" w:hAnsi="Calibri" w:cs="Calibri"/>
                  <w:sz w:val="22"/>
                  <w:szCs w:val="22"/>
                </w:rPr>
                <w:t>модальных глаголов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AE28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3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F8AD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4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del w:id="526" w:author="Вова Пьянков" w:date="2025-05-27T00:5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delText>В городе</w:delText>
              </w:r>
            </w:del>
            <w:ins w:id="527" w:author="Вова Пьянков" w:date="2025-05-27T00:53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Защита окружающей среды</w:t>
              </w:r>
            </w:ins>
            <w:r>
              <w:rPr>
                <w:rFonts w:ascii="Calibri" w:hAnsi="Calibri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74A0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4.2. Безопасность в различных бытовых ситуациях. Страдательный залог.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0929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5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по теме: «Безопасность в различных бытовых ситуациях».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5D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4EFA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5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страдательного залога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EEE5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6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7DBF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7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«Безопасность в различных бытовых ситуациях»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04023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4.3. Безопасность в различных ситуациях. Предлоги, употребляемые с глаголами в страдательном залоге.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5D51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8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по теме: «Безопасность в различных ситуациях».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8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187D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8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предлогов, употребляемых с глаголами в страдательном залоге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20E86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9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1D2E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9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диалоги по темам «Безопасность в различных ситуациях»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DDAC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C8071B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4.4. Научно-технический прогресс. Исчисляемые и неисчисляемые существительные.</w:t>
            </w:r>
          </w:p>
          <w:p w14:paraId="000005A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685E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B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высказывания по теме: «Научно-технический прогресс».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B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5899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B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исчисляемых и неисчисляемых существительных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B683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C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8601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C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«Научно-технический прогресс»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1839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38DFF1D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4.5. Выдающиеся изобретатели и изобретения.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Будущее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простое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время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/ The Future Simple Tense.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6973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D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выдающихся изобретателях и изобретениях.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E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2C09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E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Будущего простого времени/ The Future Simple Tense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DECA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F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E88B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5F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«Выдающиеся изобретатели и изобретения»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9368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04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4.6. Физические природные явления. Будущее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длительное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время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/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The Future Progressive Tense.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C1DE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0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беседы физических природных явлениях.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14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DDB3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1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Изучение  Будущего длительного времени/ The Future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Progressive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Tense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2CA1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1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5C1C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2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2A">
            <w:pPr>
              <w:widowControl w:val="0"/>
              <w:spacing w:line="248" w:lineRule="auto"/>
              <w:ind w:left="33" w:right="147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«Физические природные явления.»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BB49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33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4.7.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Человек и природа. Будущее совершенное время/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Future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Perfect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Tense. Будущее совершенное длительное время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/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Future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Perfect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Progressive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Tense.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6FDD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3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высказывания по теме : «Человек и природа».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4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44060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4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Изучение Будущего совершенного времени/ The Future Perfect Tense. Будущее совершенное длительное время/ The Future Perfect Progressive Tense.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48CB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4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3</w:t>
            </w:r>
          </w:p>
        </w:tc>
      </w:tr>
      <w:tr w14:paraId="670E4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5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58">
            <w:pPr>
              <w:widowControl w:val="0"/>
              <w:spacing w:line="235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«Человек и природа»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65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70A4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62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6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Раздел 5.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СМИ . Молодежь и общество.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  <w:highlight w:val="green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  <w:highlight w:val="green"/>
              </w:rPr>
            </w:pPr>
          </w:p>
        </w:tc>
      </w:tr>
      <w:tr w14:paraId="3CB67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6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5.1. История возникновения СМИ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 Притяжательный падеж существительных.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9721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7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об истории возникновения СМИ.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7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8321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7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притяжательного падежа существительных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7CE17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8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9260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8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«История возникновения СМИ».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B51E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5.2. СМИ в современном мире.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Косвенная речь. Согласование времен.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4332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9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беседы о СМИ в современном мире.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A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0D15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A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правил употребления косвенной речи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 Согласование времен.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  <w:p w14:paraId="00000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E0A3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B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A29C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B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«СМИ в современном мире».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00548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C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5.3. Профессия – журналист.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Числительные.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1ACE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C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6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профессии журналиста.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D5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D0B4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99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D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числительных.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DE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3FBA0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E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E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3C14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E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  по теме «Моя будущая профессия - журналист».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DFA8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F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5.4. Интернет безопасность.</w:t>
            </w:r>
          </w:p>
          <w:p w14:paraId="000006F4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Слова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выражающие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количество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much/many, few/a few, little/a little, a lot of.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8D55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6F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об интернет безопасности.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04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5F9E4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0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правил употребления слов, выражающих количество much/many, few/a few, little/a little, a lot of.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6B2E5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0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16AB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1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«Интернет безопасность».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A074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21">
            <w:pPr>
              <w:rPr>
                <w:rFonts w:ascii="Calibri" w:hAnsi="Calibri" w:cs="Calibri"/>
                <w:b/>
                <w:sz w:val="22"/>
                <w:szCs w:val="22"/>
                <w:lang w:val="en-US"/>
                <w:rPrChange w:id="528" w:author="Вова Пьянков" w:date="2025-05-27T18:34:00Z">
                  <w:rPr>
                    <w:b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5.5.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Мир рекламы.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Выражения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as…as, not so…as.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5575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2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по теме «Мир рекламы».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31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533BA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3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употребления выражений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as…as, not so…as.    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2D3D6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3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699C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4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«Мир рекламы»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DF66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4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5.6.</w:t>
            </w:r>
            <w:r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Искусство и культура.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Неопределенные местоимения и их производные.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1BF4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5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об искусстве и культуре.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5E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A84B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6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неопределенных местоимений и их производных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1B3A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6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6E620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7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«Искусство и культура».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0F8E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5.7. Ценностные ориентиры  общества. Артикли.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A8C0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8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ценностных ориентирах общества.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8B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547B2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8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артиклей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669AB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9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0B95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9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«Ценностные ориентиры общества»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4E53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A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5.8.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Права молодежи.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Коммуникативные предложения: повествовательные и вопросительные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3887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B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7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беседы о правах молодежи.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B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FD63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99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B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повествовательных и вопросительных предложений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C2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2DFD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C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C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AD3B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C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диалог  по теме «Права молодежи».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3D1AC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5.9. Подростки и общество. Все типы вопросительных предложений.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3171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D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подростках и обществе.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E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6AFD8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E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 всех типов вопросительных предложений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4474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F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3 </w:t>
            </w:r>
          </w:p>
        </w:tc>
      </w:tr>
      <w:tr w14:paraId="4A1E4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7F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«Подростки и общество»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80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7462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03">
            <w:pPr>
              <w:rPr>
                <w:rFonts w:ascii="Calibri" w:hAnsi="Calibri" w:cs="Calibri"/>
                <w:b/>
                <w:sz w:val="22"/>
                <w:szCs w:val="22"/>
                <w:rPrChange w:id="529" w:author="Вова Пьянков" w:date="2025-05-27T18:34:00Z">
                  <w:rPr>
                    <w:b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5.10. Стереотипы за и против.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Предложения с начальным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It…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D76A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0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стереотипах.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13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886D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1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Изучение предложений с начальным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It</w:t>
            </w:r>
            <w:r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36FE5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1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1C64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2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«Стереотипы за и против».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10E91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30">
            <w:pPr>
              <w:rPr>
                <w:rFonts w:ascii="Calibri" w:hAnsi="Calibri" w:cs="Calibri"/>
                <w:b/>
                <w:sz w:val="22"/>
                <w:szCs w:val="22"/>
                <w:rPrChange w:id="530" w:author="Вова Пьянков" w:date="2025-05-27T18:34:00Z">
                  <w:rPr>
                    <w:b/>
                    <w:sz w:val="22"/>
                    <w:szCs w:val="22"/>
                  </w:rPr>
                </w:rPrChange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5.11.</w:t>
            </w:r>
            <w:r>
              <w:rPr>
                <w:rFonts w:asciiTheme="minorHAnsi" w:hAnsiTheme="minorHAnsi" w:cstheme="minorBid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Проблемы современной цивилизации. Сложноподчиненные предложения.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B180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3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проблемах современной цивилизации.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4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15415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4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Изучение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сложноподчиненных предложений.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776D7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4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3EB6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5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«Проблемы современной цивилизации»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861B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41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5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00085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5.12. Итоговое занятие. КТ Контрольная работа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5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B2F8A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6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1      1. </w:t>
            </w:r>
          </w:p>
        </w:tc>
        <w:tc>
          <w:tcPr>
            <w:tcW w:w="10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Л Лексико-грамматический материал по темам разделов «Экология и научно-технический прогресс», «СМИ. Молодежь и общество».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6E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7A5A2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9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7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Практические занятия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13C5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3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7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Контрольная работа по темам разделов ««Экология и научно-технический прогресс», «СМИ. Молодежь и общество».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88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E358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85" w:hRule="atLeast"/>
          <w:tblHeader/>
        </w:trPr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8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Раздел 6.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Профессионально-ориентированное содержание.</w:t>
            </w:r>
          </w:p>
          <w:p w14:paraId="00000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C653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8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6.1.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Путь к будущей карьере. Условные предложения. 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60C9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5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9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беседы о будущей карьере.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9D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5CEE2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99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9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условных предложений.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A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3B7AF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0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A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  <w:p w14:paraId="00000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318F0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B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диалог  по теме « Путь к будущей карьере».</w:t>
            </w:r>
          </w:p>
        </w:tc>
        <w:tc>
          <w:tcPr>
            <w:tcW w:w="990" w:type="dxa"/>
            <w:tcBorders>
              <w:left w:val="single" w:color="000000" w:sz="4" w:space="0"/>
              <w:right w:val="single" w:color="000000" w:sz="4" w:space="0"/>
            </w:tcBorders>
          </w:tcPr>
          <w:p w14:paraId="00000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012FF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B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6.2. Выбор профессии мечты.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Прилагательные на -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ed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и -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ing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6BB51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C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беседы о выборе профессии мечты. 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C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1F8C6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5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C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прилагательных на -ed и -ing.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D4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6D4B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8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D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D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E679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D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  1. Ролевая игра на тему «Выбор профессии мечты»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E6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99A3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E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монологическое высказывание по теме «Моя будущая профессия»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4EC5E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6.3. Резюме.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Словообразование (префиксы и суффиксы).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000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C0F1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8FB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0000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Лексический минимум для составления резюме.</w:t>
            </w:r>
          </w:p>
          <w:p w14:paraId="00000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0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29BB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3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0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словообразования (префиксы и суффиксы)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0D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4DAE1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0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3</w:t>
            </w:r>
          </w:p>
        </w:tc>
      </w:tr>
      <w:tr w14:paraId="68C1B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18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Составить резюме.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1F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20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3414D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6.4. Подготовка к собеседованию (интервью).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Словообразование (конверсия).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0F4B6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2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подготовки к собеседованию (интервью).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3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4C68C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5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3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словообразования (конверсия).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3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07093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8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3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4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57403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45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  1. Ролевая игра на тему «Собеседование о приеме на работу».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4C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4D669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4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Тема 6.5. Мир деловых людей. Бизнес и экономика.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Словообразование (словосложение).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E590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8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57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Лексический минимум для высказывания по теме: «Мир деловых людей. Бизнес и экономика». 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5E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0B9CA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52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60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Изучение словообразования (Словосложение)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67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13DB7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8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69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75E30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72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      Монологическое высказывание по теме: «Мир деловых людей. Бизнес и экономика».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79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2D927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70" w:hRule="atLeast"/>
          <w:tblHeader/>
        </w:trPr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Тема 6.6.</w:t>
            </w:r>
            <w:ins w:id="531" w:author="Вова Пьянков" w:date="2025-05-27T18:38:00Z">
              <w:r>
                <w:rPr>
                  <w:rFonts w:ascii="Calibri" w:hAnsi="Calibri" w:cs="Calibri"/>
                  <w:b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 w:cs="Calibri"/>
                <w:b/>
                <w:sz w:val="22"/>
                <w:szCs w:val="22"/>
              </w:rPr>
              <w:t>Обобщающее повторение изученного материала.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2D389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163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84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Лексико-грамматический материал по темам разделов.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8B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20353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378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8D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Систематизация знаний по грамматической теме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14:paraId="5F5A4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10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96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4D18D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05" w:hRule="atLeast"/>
          <w:tblHeader/>
        </w:trPr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000099F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Обобщить лексико-грамматический материал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78DF8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" w:hRule="atLeast"/>
          <w:tblHeader/>
        </w:trPr>
        <w:tc>
          <w:tcPr>
            <w:tcW w:w="267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9A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3DA86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" w:hRule="atLeast"/>
          <w:tblHeader/>
        </w:trPr>
        <w:tc>
          <w:tcPr>
            <w:tcW w:w="267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B1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Лексико-грамматический материал по всем изученным темам.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B8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14:paraId="3534D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" w:hRule="atLeast"/>
          <w:tblHeader/>
        </w:trPr>
        <w:tc>
          <w:tcPr>
            <w:tcW w:w="267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BA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99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0000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14:paraId="19ADD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48" w:hRule="atLeast"/>
          <w:tblHeader/>
        </w:trPr>
        <w:tc>
          <w:tcPr>
            <w:tcW w:w="267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C3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Обобщить лексико-грамматический материал.</w:t>
            </w: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0009CA">
            <w:pPr>
              <w:widowControl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</w:tcPr>
          <w:p w14:paraId="0000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14:paraId="51ADB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63" w:hRule="atLeast"/>
          <w:tblHeader/>
        </w:trPr>
        <w:tc>
          <w:tcPr>
            <w:tcW w:w="13620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9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0009D5">
      <w:pPr>
        <w:sectPr>
          <w:pgSz w:w="16838" w:h="11906" w:orient="landscape"/>
          <w:pgMar w:top="1134" w:right="1134" w:bottom="1276" w:left="1134" w:header="709" w:footer="709" w:gutter="0"/>
          <w:cols w:space="720" w:num="1"/>
        </w:sectPr>
      </w:pPr>
    </w:p>
    <w:p w14:paraId="000009D6">
      <w:pPr>
        <w:pStyle w:val="24"/>
        <w:ind w:left="-567"/>
        <w:rPr>
          <w:sz w:val="24"/>
        </w:rPr>
      </w:pPr>
      <w:bookmarkStart w:id="9" w:name="_heading=h.3rdcrjn" w:colFirst="0" w:colLast="0"/>
      <w:bookmarkEnd w:id="9"/>
      <w:r>
        <w:rPr>
          <w:sz w:val="24"/>
        </w:rPr>
        <w:t xml:space="preserve">3. ОРГАНИЗАЦИОННО-ПЕДАГОГИЧЕСКИЕ УСЛОВИЯ РЕАЛИЗАЦИИ </w:t>
      </w:r>
    </w:p>
    <w:p w14:paraId="000009D7">
      <w:pPr>
        <w:pStyle w:val="24"/>
        <w:ind w:left="-567"/>
        <w:rPr>
          <w:sz w:val="24"/>
        </w:rPr>
      </w:pPr>
      <w:bookmarkStart w:id="10" w:name="_heading=h.26in1rg" w:colFirst="0" w:colLast="0"/>
      <w:bookmarkEnd w:id="10"/>
      <w:r>
        <w:rPr>
          <w:sz w:val="24"/>
        </w:rPr>
        <w:t>ПРОГРАММЫ УЧЕБНОГО КУРСА, ДИСЦИПЛИНЫ</w:t>
      </w:r>
    </w:p>
    <w:p w14:paraId="000009D8">
      <w:pPr>
        <w:pStyle w:val="24"/>
        <w:ind w:left="-142"/>
        <w:jc w:val="left"/>
        <w:rPr>
          <w:sz w:val="24"/>
        </w:rPr>
      </w:pPr>
      <w:r>
        <w:rPr>
          <w:sz w:val="24"/>
        </w:rPr>
        <w:t>3.1. Материально-техническое обеспечение</w:t>
      </w:r>
    </w:p>
    <w:p w14:paraId="00000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Реализация программы учебного курса, дисциплины требует наличия учебного кабинета иностранных языков.</w:t>
      </w:r>
    </w:p>
    <w:p w14:paraId="00000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Оборудование учебного кабинета: </w:t>
      </w:r>
    </w:p>
    <w:p w14:paraId="00000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посадочные места по количеству обучающихся.</w:t>
      </w:r>
    </w:p>
    <w:p w14:paraId="00000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рабочее место преподавателя.</w:t>
      </w:r>
    </w:p>
    <w:p w14:paraId="0000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доска классная.</w:t>
      </w:r>
    </w:p>
    <w:p w14:paraId="00000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Технические средства обучения: </w:t>
      </w:r>
    </w:p>
    <w:p w14:paraId="00000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мультимедийный проектор;</w:t>
      </w:r>
    </w:p>
    <w:p w14:paraId="0000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ноутбук;</w:t>
      </w:r>
    </w:p>
    <w:p w14:paraId="00000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  <w:r>
        <w:t>- проекционный экран</w:t>
      </w:r>
    </w:p>
    <w:p w14:paraId="0000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Учебно-наглядные пособия: плакаты и таблицы по грамматическим темам: «Артикль», «Имена существительные», «Образование множественного числа существительных», «Степени сравнения прилагательных», «Предлоги», «Модальные глаголы», «Неличные формы глагола», «Временные формы глагола», «Сложное дополнение», «Сложное подлежащее», «Страдательный залог».</w:t>
      </w:r>
    </w:p>
    <w:p w14:paraId="00000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</w:p>
    <w:p w14:paraId="000009E8">
      <w:pPr>
        <w:pStyle w:val="2"/>
        <w:ind w:left="-142" w:firstLine="0"/>
        <w:jc w:val="both"/>
        <w:rPr>
          <w:b/>
        </w:rPr>
      </w:pPr>
      <w:bookmarkStart w:id="11" w:name="_heading=h.lnxbz9" w:colFirst="0" w:colLast="0"/>
      <w:bookmarkEnd w:id="11"/>
      <w:r>
        <w:rPr>
          <w:b/>
        </w:rPr>
        <w:t>3.2. Информационное обеспечение обучения</w:t>
      </w:r>
    </w:p>
    <w:p w14:paraId="000009E9">
      <w:pPr>
        <w:pStyle w:val="2"/>
        <w:ind w:left="-142" w:firstLine="0"/>
        <w:jc w:val="both"/>
        <w:rPr>
          <w:b/>
        </w:rPr>
      </w:pPr>
      <w:r>
        <w:rPr>
          <w:b/>
        </w:rPr>
        <w:t>Перечень учебных изданий, Интернет-ресурсов, дополнительной литературы</w:t>
      </w:r>
    </w:p>
    <w:p w14:paraId="00000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Основные источники: </w:t>
      </w:r>
    </w:p>
    <w:p w14:paraId="000009EB">
      <w:pPr>
        <w:numPr>
          <w:ilvl w:val="0"/>
          <w:numId w:val="2"/>
        </w:numPr>
        <w:ind w:left="-142" w:firstLine="0"/>
        <w:jc w:val="both"/>
      </w:pPr>
      <w:r>
        <w:t>Безкоровайная Г.Т.</w:t>
      </w:r>
      <w:r>
        <w:tab/>
      </w:r>
      <w:r>
        <w:t>PlanetofEnglish: учебник английского языка для студентов учреждений сред. проф. образования / Г.Т. Безкоровайная. - М.: Академия, 2021.</w:t>
      </w:r>
    </w:p>
    <w:p w14:paraId="000009EC">
      <w:pPr>
        <w:numPr>
          <w:ilvl w:val="0"/>
          <w:numId w:val="2"/>
        </w:numPr>
        <w:ind w:left="-142" w:firstLine="0"/>
        <w:jc w:val="both"/>
      </w:pPr>
      <w:r>
        <w:t>Козырева Л.Г., Шадская Т.В. Английския язык для медицинских колледжей и училищ. – «Феникс», 2020. – 320 с.</w:t>
      </w:r>
    </w:p>
    <w:p w14:paraId="000009ED">
      <w:pPr>
        <w:numPr>
          <w:ilvl w:val="0"/>
          <w:numId w:val="2"/>
        </w:numPr>
        <w:ind w:left="-142" w:firstLine="0"/>
        <w:jc w:val="both"/>
      </w:pPr>
      <w:r>
        <w:t>Малецкая О.П., Селевина И.М. Сборник текстов с упражнениями по дисциплине «Иностранный язык» (английский) для студентов медицинского колледжа: Учебное пособие. – СПб.: Издательство «Лань», 2019. – 196 с.</w:t>
      </w:r>
    </w:p>
    <w:p w14:paraId="000009EE">
      <w:pPr>
        <w:numPr>
          <w:ilvl w:val="0"/>
          <w:numId w:val="2"/>
        </w:numPr>
        <w:ind w:left="-142" w:firstLine="0"/>
        <w:jc w:val="both"/>
      </w:pPr>
      <w:bookmarkStart w:id="12" w:name="_heading=h.2jxsxqh" w:colFirst="0" w:colLast="0"/>
      <w:bookmarkEnd w:id="12"/>
      <w:r>
        <w:t>Смирнова Е.Ю., Смирнов Ю.А.: Английский язык. Базовый уровень. – М.: Просвещение, 2024.</w:t>
      </w:r>
    </w:p>
    <w:p w14:paraId="000009EF">
      <w:pPr>
        <w:ind w:left="-142"/>
        <w:jc w:val="both"/>
      </w:pPr>
    </w:p>
    <w:p w14:paraId="00000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Дополнительные источники: </w:t>
      </w:r>
      <w:r>
        <w:tab/>
      </w:r>
    </w:p>
    <w:p w14:paraId="000009F1">
      <w:pPr>
        <w:ind w:left="-142"/>
        <w:jc w:val="both"/>
      </w:pPr>
      <w:r>
        <w:t xml:space="preserve">1. </w:t>
      </w:r>
      <w:r>
        <w:tab/>
      </w:r>
      <w:r>
        <w:t xml:space="preserve">Аитов, В.Ф. Английский язык: учебное пособие для СПО </w:t>
      </w:r>
    </w:p>
    <w:p w14:paraId="000009F2">
      <w:pPr>
        <w:ind w:left="-142"/>
        <w:jc w:val="both"/>
      </w:pPr>
      <w:r>
        <w:t>Баранова Л.Г. Шадская Т.В. Английский язык для медицинских училищ и колледжей. – Изд. дом Дашков и К, 2009. – 336 с.</w:t>
      </w:r>
    </w:p>
    <w:p w14:paraId="000009F3">
      <w:pPr>
        <w:numPr>
          <w:ilvl w:val="0"/>
          <w:numId w:val="1"/>
        </w:numPr>
        <w:ind w:left="-142" w:firstLine="0"/>
        <w:jc w:val="both"/>
      </w:pPr>
      <w:r>
        <w:t>Карпова Т.А. Английский язык для колледжей. Учебное пособие. – М., «Дашков и К», 2008. – 320с.</w:t>
      </w:r>
    </w:p>
    <w:p w14:paraId="000009F4">
      <w:pPr>
        <w:numPr>
          <w:ilvl w:val="0"/>
          <w:numId w:val="1"/>
        </w:numPr>
        <w:shd w:val="clear" w:color="auto" w:fill="FFFFFF"/>
        <w:ind w:left="-142" w:firstLine="0"/>
      </w:pPr>
      <w:r>
        <w:t xml:space="preserve">Голицынский Ю.Б., Голицынская Н.А. Грамматика английского языка. Сборник упражнений. - 6-е изд., СПб.: КАРО, 2012. – 544 с. </w:t>
      </w:r>
    </w:p>
    <w:p w14:paraId="000009F5">
      <w:pPr>
        <w:numPr>
          <w:ilvl w:val="0"/>
          <w:numId w:val="1"/>
        </w:numPr>
        <w:shd w:val="clear" w:color="auto" w:fill="FFFFFF"/>
        <w:ind w:left="-142" w:firstLine="0"/>
      </w:pPr>
      <w:r>
        <w:t>Марковина И.Ю., Громова И.Ю. Английский язык для медицинских училищ и колледжей. – М: Издательский центр «Академия», 2017. – 160 с.</w:t>
      </w:r>
    </w:p>
    <w:p w14:paraId="000009F6">
      <w:pPr>
        <w:numPr>
          <w:ilvl w:val="0"/>
          <w:numId w:val="1"/>
        </w:numPr>
        <w:shd w:val="clear" w:color="auto" w:fill="FFFFFF"/>
        <w:ind w:left="-142" w:firstLine="0"/>
      </w:pPr>
      <w:r>
        <w:t>Марковина И.Ю., Громова Г.Е., Полоса С.В. Английский язык. Вводный курс. – М, 2016</w:t>
      </w:r>
    </w:p>
    <w:p w14:paraId="000009F7">
      <w:pPr>
        <w:numPr>
          <w:ilvl w:val="0"/>
          <w:numId w:val="1"/>
        </w:numPr>
        <w:ind w:left="-142" w:firstLine="0"/>
        <w:jc w:val="both"/>
      </w:pPr>
      <w:r>
        <w:t>Маслова А.М., Вайнштейн З.И., Плебейская Л.С. Учебник английского языка для медицинских  вузов. – Изд.: Лист Нью, 2012. – 320 с.</w:t>
      </w:r>
    </w:p>
    <w:p w14:paraId="000009F8">
      <w:pPr>
        <w:numPr>
          <w:ilvl w:val="0"/>
          <w:numId w:val="1"/>
        </w:numPr>
        <w:ind w:left="-142" w:firstLine="0"/>
        <w:jc w:val="both"/>
      </w:pPr>
      <w:r>
        <w:t>Муравейская М.С., Орлова Л.К. Английский язык для медиков. Учебное пособие. – М.: Флинта: Наука, 2000. – 384с.</w:t>
      </w:r>
    </w:p>
    <w:p w14:paraId="000009F9">
      <w:pPr>
        <w:numPr>
          <w:ilvl w:val="0"/>
          <w:numId w:val="1"/>
        </w:numPr>
        <w:ind w:left="-142" w:firstLine="0"/>
        <w:jc w:val="both"/>
      </w:pPr>
      <w:r>
        <w:t>Мухина В.В., Мухина Н.С., Скрипников П.Н. Английский язык для медицинских училищ. – М.: Высшая школа, 2003. – 141с.</w:t>
      </w:r>
    </w:p>
    <w:p w14:paraId="000009FA">
      <w:pPr>
        <w:numPr>
          <w:ilvl w:val="0"/>
          <w:numId w:val="1"/>
        </w:numPr>
        <w:ind w:left="-142" w:firstLine="0"/>
      </w:pPr>
      <w:r>
        <w:t>Мюллер В.К. Англо-русский и русско-английский словарь. – М.: Эксмо, 2013.</w:t>
      </w:r>
    </w:p>
    <w:p w14:paraId="000009FB">
      <w:pPr>
        <w:numPr>
          <w:ilvl w:val="0"/>
          <w:numId w:val="1"/>
        </w:numPr>
        <w:ind w:left="-142" w:firstLine="0"/>
      </w:pPr>
      <w:r>
        <w:t>Попаз М.С. Английский язык для студентов медицинских колледжей: Учебно-методическое пособие. – СПб.: «Лань», 2019</w:t>
      </w:r>
    </w:p>
    <w:p w14:paraId="000009FC">
      <w:pPr>
        <w:numPr>
          <w:ilvl w:val="0"/>
          <w:numId w:val="1"/>
        </w:numPr>
        <w:ind w:left="-142" w:firstLine="0"/>
      </w:pPr>
      <w:r>
        <w:t>Тылкина С.А., Темчина Н.А. Пособие по английскому языку, - М.: АНМИ, 2016</w:t>
      </w:r>
    </w:p>
    <w:p w14:paraId="000009FD">
      <w:pPr>
        <w:numPr>
          <w:ilvl w:val="0"/>
          <w:numId w:val="1"/>
        </w:numPr>
        <w:ind w:left="-142" w:firstLine="0"/>
        <w:jc w:val="both"/>
      </w:pPr>
      <w:r>
        <w:rPr>
          <w:lang w:val="en-US"/>
        </w:rPr>
        <w:t xml:space="preserve">James Gault. New Headway Talking points. </w:t>
      </w:r>
      <w:r>
        <w:t>Oxforduniversitypress. – 80p.</w:t>
      </w:r>
    </w:p>
    <w:p w14:paraId="000009FE">
      <w:pPr>
        <w:numPr>
          <w:ilvl w:val="0"/>
          <w:numId w:val="1"/>
        </w:numPr>
        <w:ind w:left="-142" w:firstLine="0"/>
        <w:jc w:val="both"/>
        <w:rPr>
          <w:lang w:val="en-US"/>
        </w:rPr>
      </w:pPr>
      <w:r>
        <w:rPr>
          <w:lang w:val="en-US"/>
        </w:rPr>
        <w:t xml:space="preserve">Michael McCarthy, Frelicity O’Dell. English Vocabulary in Use. Elementary level. – Cambridge University Press, 1999. </w:t>
      </w:r>
    </w:p>
    <w:p w14:paraId="000009FF">
      <w:pPr>
        <w:numPr>
          <w:ilvl w:val="0"/>
          <w:numId w:val="1"/>
        </w:numPr>
        <w:ind w:left="-142" w:firstLine="0"/>
        <w:jc w:val="both"/>
        <w:rPr>
          <w:lang w:val="en-US"/>
        </w:rPr>
      </w:pPr>
      <w:r>
        <w:rPr>
          <w:lang w:val="en-US"/>
        </w:rPr>
        <w:t>Stuart Redman. English Vocabulary in Use. Pre-intermediate and intermediate level. – Cambridge University Press, 1997.</w:t>
      </w:r>
    </w:p>
    <w:p w14:paraId="00000A00">
      <w:pPr>
        <w:numPr>
          <w:ilvl w:val="0"/>
          <w:numId w:val="1"/>
        </w:numPr>
        <w:ind w:left="-142" w:firstLine="0"/>
        <w:jc w:val="both"/>
      </w:pPr>
      <w:r>
        <w:rPr>
          <w:lang w:val="en-US"/>
        </w:rPr>
        <w:t xml:space="preserve">English for Nursing. Vocational Englush. </w:t>
      </w:r>
      <w:r>
        <w:t>PearsonEducationLimited, 2012.</w:t>
      </w:r>
    </w:p>
    <w:p w14:paraId="00000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</w:p>
    <w:p w14:paraId="00000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3"/>
        <w:jc w:val="both"/>
        <w:rPr>
          <w:b/>
        </w:rPr>
      </w:pPr>
      <w:r>
        <w:rPr>
          <w:b/>
        </w:rPr>
        <w:t>3.3. Организация образовательного процесса</w:t>
      </w:r>
    </w:p>
    <w:p w14:paraId="00000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1"/>
        <w:jc w:val="both"/>
      </w:pPr>
      <w:r>
        <w:t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14:paraId="00000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            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14:paraId="00000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14:paraId="00000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             Используемые технологии обучения:</w:t>
      </w:r>
    </w:p>
    <w:p w14:paraId="00000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информационно-коммуникационные технологии</w:t>
      </w:r>
    </w:p>
    <w:p w14:paraId="00000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здоровьесберегающие технологии</w:t>
      </w:r>
    </w:p>
    <w:p w14:paraId="00000A0A">
      <w:pPr>
        <w:ind w:right="-143"/>
      </w:pPr>
    </w:p>
    <w:p w14:paraId="00000A0B">
      <w:pPr>
        <w:pStyle w:val="2"/>
        <w:ind w:left="-567" w:right="-143" w:firstLine="0"/>
        <w:jc w:val="center"/>
        <w:rPr>
          <w:b/>
          <w:smallCaps/>
        </w:rPr>
      </w:pPr>
      <w:bookmarkStart w:id="13" w:name="_heading=h.35nkun2" w:colFirst="0" w:colLast="0"/>
      <w:bookmarkEnd w:id="13"/>
    </w:p>
    <w:p w14:paraId="00000A0C">
      <w:r>
        <w:br w:type="page"/>
      </w:r>
    </w:p>
    <w:p w14:paraId="00000A0D">
      <w:pPr>
        <w:pStyle w:val="2"/>
        <w:ind w:left="-567" w:right="-143" w:firstLine="0"/>
        <w:jc w:val="center"/>
        <w:rPr>
          <w:b/>
          <w:smallCaps/>
        </w:rPr>
      </w:pPr>
      <w:r>
        <w:rPr>
          <w:b/>
          <w:smallCaps/>
        </w:rPr>
        <w:t xml:space="preserve"> 4. КОНТРОЛЬ И ОЦЕНКА РЕЗУЛЬТАТОВ ОСВОЕНИЯ УЧЕБНОГО КУРСА, ДИСЦИПЛИНЫ</w:t>
      </w:r>
    </w:p>
    <w:p w14:paraId="00000A0E">
      <w:pPr>
        <w:ind w:right="-143"/>
        <w:rPr>
          <w:b/>
        </w:rPr>
      </w:pPr>
    </w:p>
    <w:p w14:paraId="00000A0F">
      <w:pPr>
        <w:ind w:right="-143"/>
      </w:pPr>
      <w:r>
        <w:rPr>
          <w:b/>
        </w:rPr>
        <w:t>Форма аттестации</w:t>
      </w:r>
      <w:r>
        <w:t xml:space="preserve"> – дифференцированный зачет во II семестре.</w:t>
      </w:r>
    </w:p>
    <w:p w14:paraId="00000A10">
      <w:pPr>
        <w:ind w:firstLine="709"/>
      </w:pPr>
    </w:p>
    <w:p w14:paraId="00000A11">
      <w:pPr>
        <w:pStyle w:val="2"/>
        <w:ind w:left="-142" w:firstLine="142"/>
        <w:jc w:val="both"/>
      </w:pPr>
      <w:bookmarkStart w:id="14" w:name="_heading=h.1ksv4uv" w:colFirst="0" w:colLast="0"/>
      <w:bookmarkEnd w:id="14"/>
      <w:r>
        <w:t xml:space="preserve">           Контроль и оценка качества освоения учебной программы дисциплины включает текущий контроль успеваемости, промежуточную аттестацию  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высказывание, чтение и перевод текста),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14:paraId="00000A1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0"/>
        <w:jc w:val="both"/>
        <w:rPr>
          <w:b/>
        </w:rPr>
      </w:pPr>
      <w:bookmarkStart w:id="15" w:name="_heading=h.44sinio" w:colFirst="0" w:colLast="0"/>
      <w:bookmarkEnd w:id="15"/>
      <w:r>
        <w:t xml:space="preserve">             Оценка знаний, умений по результатам текущего контроля производится в соответствии с универсальной шкалой (таблица). </w:t>
      </w:r>
    </w:p>
    <w:p w14:paraId="00000A13">
      <w:pPr>
        <w:ind w:left="-142" w:firstLine="709"/>
        <w:jc w:val="both"/>
      </w:pPr>
    </w:p>
    <w:p w14:paraId="00000A14">
      <w:pPr>
        <w:ind w:left="-142"/>
        <w:jc w:val="both"/>
      </w:pPr>
    </w:p>
    <w:tbl>
      <w:tblPr>
        <w:tblStyle w:val="68"/>
        <w:tblW w:w="939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382"/>
        <w:gridCol w:w="2318"/>
        <w:gridCol w:w="3699"/>
      </w:tblGrid>
      <w:tr w14:paraId="6CEC58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000A1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Процент результативности (правильных ответов)</w:t>
            </w:r>
          </w:p>
        </w:tc>
        <w:tc>
          <w:tcPr>
            <w:tcW w:w="6017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0000A1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Качественная оценка индивидуальных образовательных достижений</w:t>
            </w:r>
          </w:p>
        </w:tc>
      </w:tr>
      <w:tr w14:paraId="6135D5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000A18">
            <w:pPr>
              <w:widowControl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000A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балл (отметка)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000A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вербальный аналог</w:t>
            </w:r>
          </w:p>
        </w:tc>
      </w:tr>
      <w:tr w14:paraId="5FFF74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 ÷ 100</w:t>
            </w:r>
          </w:p>
        </w:tc>
        <w:tc>
          <w:tcPr>
            <w:tcW w:w="23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69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00000A1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отлично</w:t>
            </w:r>
          </w:p>
        </w:tc>
      </w:tr>
      <w:tr w14:paraId="4AC7EA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 ÷ 89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1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00000A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хорошо</w:t>
            </w:r>
          </w:p>
        </w:tc>
      </w:tr>
      <w:tr w14:paraId="365DD5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 ÷ 79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A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00000A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удовлетворительно</w:t>
            </w:r>
          </w:p>
        </w:tc>
      </w:tr>
      <w:tr w14:paraId="17965A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tblHeader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000A2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менее 70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0000A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</w:tcPr>
          <w:p w14:paraId="00000A2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не удовлетворительно</w:t>
            </w:r>
          </w:p>
        </w:tc>
      </w:tr>
    </w:tbl>
    <w:p w14:paraId="00000A27">
      <w:pPr>
        <w:tabs>
          <w:tab w:val="left" w:pos="5655"/>
        </w:tabs>
        <w:ind w:hanging="360"/>
        <w:jc w:val="both"/>
      </w:pPr>
      <w:r>
        <w:tab/>
      </w:r>
      <w:r>
        <w:tab/>
      </w:r>
    </w:p>
    <w:p w14:paraId="00000A28">
      <w:pPr>
        <w:ind w:firstLine="709"/>
      </w:pPr>
    </w:p>
    <w:p w14:paraId="00000A29">
      <w:pPr>
        <w:pStyle w:val="2"/>
        <w:ind w:firstLine="0"/>
        <w:rPr>
          <w:b/>
          <w:smallCaps/>
        </w:rPr>
      </w:pPr>
    </w:p>
    <w:p w14:paraId="00000A2A">
      <w:pPr>
        <w:pStyle w:val="2"/>
        <w:ind w:firstLine="0"/>
        <w:rPr>
          <w:b/>
          <w:smallCaps/>
        </w:rPr>
      </w:pPr>
    </w:p>
    <w:p w14:paraId="00000A2B">
      <w:pPr>
        <w:pStyle w:val="2"/>
        <w:ind w:firstLine="0"/>
        <w:rPr>
          <w:b/>
          <w:smallCaps/>
        </w:rPr>
      </w:pPr>
    </w:p>
    <w:p w14:paraId="00000A2C">
      <w:pPr>
        <w:pStyle w:val="2"/>
        <w:ind w:firstLine="0"/>
        <w:rPr>
          <w:b/>
          <w:smallCaps/>
        </w:rPr>
      </w:pPr>
    </w:p>
    <w:p w14:paraId="00000A2D">
      <w:pPr>
        <w:pStyle w:val="2"/>
        <w:ind w:firstLine="0"/>
        <w:rPr>
          <w:b/>
          <w:smallCaps/>
        </w:rPr>
      </w:pPr>
    </w:p>
    <w:p w14:paraId="00000A2E">
      <w:pPr>
        <w:pStyle w:val="2"/>
        <w:ind w:firstLine="0"/>
        <w:rPr>
          <w:b/>
          <w:smallCaps/>
        </w:rPr>
      </w:pPr>
    </w:p>
    <w:p w14:paraId="00000A2F">
      <w:pPr>
        <w:pStyle w:val="2"/>
        <w:ind w:firstLine="0"/>
        <w:rPr>
          <w:b/>
          <w:smallCaps/>
        </w:rPr>
      </w:pPr>
    </w:p>
    <w:p w14:paraId="00000A30">
      <w:pPr>
        <w:pStyle w:val="2"/>
        <w:ind w:firstLine="0"/>
        <w:rPr>
          <w:b/>
          <w:smallCaps/>
        </w:rPr>
      </w:pP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6">
    <w:pPr>
      <w:tabs>
        <w:tab w:val="center" w:pos="4677"/>
        <w:tab w:val="right" w:pos="9355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fldChar w:fldCharType="begin"/>
    </w:r>
    <w:r>
      <w:rPr>
        <w:rFonts w:ascii="Times New Roman" w:hAnsi="Times New Roman" w:eastAsia="Times New Roman" w:cs="Times New Roman"/>
        <w:color w:val="000000"/>
      </w:rPr>
      <w:instrText xml:space="preserve">PAGE</w:instrText>
    </w:r>
    <w:r>
      <w:rPr>
        <w:rFonts w:ascii="Times New Roman" w:hAnsi="Times New Roman" w:eastAsia="Times New Roman" w:cs="Times New Roman"/>
        <w:color w:val="000000"/>
      </w:rPr>
      <w:fldChar w:fldCharType="separate"/>
    </w:r>
    <w:r>
      <w:rPr>
        <w:rFonts w:ascii="Times New Roman" w:hAnsi="Times New Roman" w:eastAsia="Times New Roman" w:cs="Times New Roman"/>
        <w:color w:val="000000"/>
      </w:rPr>
      <w:t>1</w:t>
    </w:r>
    <w:r>
      <w:rPr>
        <w:rFonts w:ascii="Times New Roman" w:hAnsi="Times New Roman" w:eastAsia="Times New Roman" w:cs="Times New Roman"/>
        <w:color w:val="000000"/>
      </w:rPr>
      <w:fldChar w:fldCharType="end"/>
    </w:r>
  </w:p>
  <w:p w14:paraId="00000A37">
    <w:pP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4">
    <w:pP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5">
    <w:pPr>
      <w:tabs>
        <w:tab w:val="center" w:pos="4677"/>
        <w:tab w:val="right" w:pos="9355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1">
    <w:pP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2">
    <w:pP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A33">
    <w:pP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Вова Пьянков">
    <w15:presenceInfo w15:providerId="Windows Live" w15:userId="dc62bfe6e0885214"/>
  </w15:person>
  <w15:person w15:author="Пьянкова">
    <w15:presenceInfo w15:providerId="None" w15:userId="Пьянк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visionView w:markup="0"/>
  <w:trackRevision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60"/>
    <w:rsid w:val="00015FC2"/>
    <w:rsid w:val="00037C45"/>
    <w:rsid w:val="00061B0F"/>
    <w:rsid w:val="0010301F"/>
    <w:rsid w:val="00137A90"/>
    <w:rsid w:val="001479AD"/>
    <w:rsid w:val="00182002"/>
    <w:rsid w:val="00261E15"/>
    <w:rsid w:val="002C3AF2"/>
    <w:rsid w:val="002C3ED4"/>
    <w:rsid w:val="002D3009"/>
    <w:rsid w:val="002D5D81"/>
    <w:rsid w:val="002F36EF"/>
    <w:rsid w:val="00350FAB"/>
    <w:rsid w:val="003735F0"/>
    <w:rsid w:val="00383DD1"/>
    <w:rsid w:val="003C4C05"/>
    <w:rsid w:val="004037B9"/>
    <w:rsid w:val="0042518F"/>
    <w:rsid w:val="00444E55"/>
    <w:rsid w:val="004474BD"/>
    <w:rsid w:val="0049764A"/>
    <w:rsid w:val="004B30B8"/>
    <w:rsid w:val="005357B6"/>
    <w:rsid w:val="005506B0"/>
    <w:rsid w:val="00550EB8"/>
    <w:rsid w:val="00557A3E"/>
    <w:rsid w:val="005675F5"/>
    <w:rsid w:val="005D6AD3"/>
    <w:rsid w:val="006639D7"/>
    <w:rsid w:val="006C4F67"/>
    <w:rsid w:val="006C6261"/>
    <w:rsid w:val="006D16E2"/>
    <w:rsid w:val="006D37C8"/>
    <w:rsid w:val="00707F61"/>
    <w:rsid w:val="00710DAB"/>
    <w:rsid w:val="0071138E"/>
    <w:rsid w:val="00721113"/>
    <w:rsid w:val="00722998"/>
    <w:rsid w:val="00753959"/>
    <w:rsid w:val="00792372"/>
    <w:rsid w:val="007B16E9"/>
    <w:rsid w:val="00800218"/>
    <w:rsid w:val="00851E5D"/>
    <w:rsid w:val="00863423"/>
    <w:rsid w:val="0089034E"/>
    <w:rsid w:val="00895FC7"/>
    <w:rsid w:val="008B1457"/>
    <w:rsid w:val="008C5402"/>
    <w:rsid w:val="00905668"/>
    <w:rsid w:val="00953179"/>
    <w:rsid w:val="00980165"/>
    <w:rsid w:val="00A35950"/>
    <w:rsid w:val="00A958D7"/>
    <w:rsid w:val="00AF7960"/>
    <w:rsid w:val="00B036BF"/>
    <w:rsid w:val="00B07C4F"/>
    <w:rsid w:val="00C2076F"/>
    <w:rsid w:val="00C24441"/>
    <w:rsid w:val="00C46829"/>
    <w:rsid w:val="00C46858"/>
    <w:rsid w:val="00C53401"/>
    <w:rsid w:val="00C73009"/>
    <w:rsid w:val="00CB1CD5"/>
    <w:rsid w:val="00CC3721"/>
    <w:rsid w:val="00CE1DEE"/>
    <w:rsid w:val="00CE59D6"/>
    <w:rsid w:val="00D12185"/>
    <w:rsid w:val="00D13AA6"/>
    <w:rsid w:val="00D744BA"/>
    <w:rsid w:val="00D80E29"/>
    <w:rsid w:val="00D87224"/>
    <w:rsid w:val="00D9087A"/>
    <w:rsid w:val="00DC6D93"/>
    <w:rsid w:val="00DD6D56"/>
    <w:rsid w:val="00DE2725"/>
    <w:rsid w:val="00DE6637"/>
    <w:rsid w:val="00E87B89"/>
    <w:rsid w:val="00E9673D"/>
    <w:rsid w:val="00EA7689"/>
    <w:rsid w:val="00EB1A4E"/>
    <w:rsid w:val="00EB2A51"/>
    <w:rsid w:val="00EC450D"/>
    <w:rsid w:val="00ED436C"/>
    <w:rsid w:val="00EE49DB"/>
    <w:rsid w:val="00F13F4E"/>
    <w:rsid w:val="00F541DF"/>
    <w:rsid w:val="00F65115"/>
    <w:rsid w:val="00F838A6"/>
    <w:rsid w:val="00FE3F22"/>
    <w:rsid w:val="00FE7F5B"/>
    <w:rsid w:val="06144B0B"/>
    <w:rsid w:val="0B98495A"/>
    <w:rsid w:val="0CC36873"/>
    <w:rsid w:val="0D4F3C3B"/>
    <w:rsid w:val="0DFB6482"/>
    <w:rsid w:val="0EDE7149"/>
    <w:rsid w:val="166E772F"/>
    <w:rsid w:val="1D0D297E"/>
    <w:rsid w:val="204F718E"/>
    <w:rsid w:val="25137967"/>
    <w:rsid w:val="41120687"/>
    <w:rsid w:val="45772094"/>
    <w:rsid w:val="46ED4841"/>
    <w:rsid w:val="4AC165D8"/>
    <w:rsid w:val="4C215F2A"/>
    <w:rsid w:val="559B598C"/>
    <w:rsid w:val="5ED57822"/>
    <w:rsid w:val="60287C0A"/>
    <w:rsid w:val="614921AA"/>
    <w:rsid w:val="68BC2323"/>
    <w:rsid w:val="6B3420FD"/>
    <w:rsid w:val="6EF73B9B"/>
    <w:rsid w:val="70CC7B84"/>
    <w:rsid w:val="72884D30"/>
    <w:rsid w:val="7428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eastAsia="Calibri" w:asciiTheme="minorHAnsi" w:hAnsiTheme="minorHAnsi" w:cstheme="minorBidi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autoSpaceDE w:val="0"/>
      <w:autoSpaceDN w:val="0"/>
      <w:ind w:firstLine="284"/>
      <w:outlineLvl w:val="0"/>
    </w:p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6">
    <w:name w:val="heading 5"/>
    <w:basedOn w:val="1"/>
    <w:next w:val="1"/>
    <w:link w:val="52"/>
    <w:semiHidden/>
    <w:unhideWhenUsed/>
    <w:qFormat/>
    <w:uiPriority w:val="0"/>
    <w:pPr>
      <w:spacing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semiHidden/>
    <w:qFormat/>
    <w:uiPriority w:val="0"/>
    <w:rPr>
      <w:vertAlign w:val="superscript"/>
    </w:rPr>
  </w:style>
  <w:style w:type="character" w:styleId="11">
    <w:name w:val="annotation reference"/>
    <w:semiHidden/>
    <w:qFormat/>
    <w:uiPriority w:val="0"/>
    <w:rPr>
      <w:sz w:val="16"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page number"/>
    <w:qFormat/>
    <w:uiPriority w:val="0"/>
    <w:rPr>
      <w:rFonts w:cs="Times New Roman"/>
    </w:rPr>
  </w:style>
  <w:style w:type="paragraph" w:styleId="14">
    <w:name w:val="Balloon Text"/>
    <w:basedOn w:val="1"/>
    <w:semiHidden/>
    <w:qFormat/>
    <w:uiPriority w:val="0"/>
    <w:rPr>
      <w:rFonts w:ascii="Tahoma" w:hAnsi="Tahoma" w:cs="Tahoma"/>
      <w:sz w:val="16"/>
    </w:rPr>
  </w:style>
  <w:style w:type="paragraph" w:styleId="15">
    <w:name w:val="Body Text 2"/>
    <w:basedOn w:val="1"/>
    <w:qFormat/>
    <w:uiPriority w:val="0"/>
    <w:pPr>
      <w:spacing w:after="120" w:line="480" w:lineRule="auto"/>
    </w:pPr>
    <w:rPr>
      <w:rFonts w:eastAsia="Times New Roman"/>
    </w:rPr>
  </w:style>
  <w:style w:type="paragraph" w:styleId="16">
    <w:name w:val="caption"/>
    <w:basedOn w:val="1"/>
    <w:qFormat/>
    <w:uiPriority w:val="0"/>
    <w:pPr>
      <w:jc w:val="center"/>
    </w:pPr>
    <w:rPr>
      <w:rFonts w:eastAsia="Times New Roman"/>
    </w:rPr>
  </w:style>
  <w:style w:type="paragraph" w:styleId="17">
    <w:name w:val="annotation text"/>
    <w:basedOn w:val="1"/>
    <w:semiHidden/>
    <w:qFormat/>
    <w:uiPriority w:val="0"/>
    <w:rPr>
      <w:sz w:val="20"/>
    </w:rPr>
  </w:style>
  <w:style w:type="paragraph" w:styleId="18">
    <w:name w:val="annotation subject"/>
    <w:basedOn w:val="17"/>
    <w:next w:val="17"/>
    <w:semiHidden/>
    <w:qFormat/>
    <w:uiPriority w:val="0"/>
    <w:rPr>
      <w:b/>
      <w:bCs/>
    </w:rPr>
  </w:style>
  <w:style w:type="paragraph" w:styleId="19">
    <w:name w:val="footnote text"/>
    <w:basedOn w:val="1"/>
    <w:semiHidden/>
    <w:qFormat/>
    <w:uiPriority w:val="0"/>
    <w:rPr>
      <w:rFonts w:eastAsia="Times New Roman"/>
      <w:sz w:val="20"/>
    </w:rPr>
  </w:style>
  <w:style w:type="paragraph" w:styleId="20">
    <w:name w:val="header"/>
    <w:basedOn w:val="1"/>
    <w:qFormat/>
    <w:uiPriority w:val="0"/>
    <w:pPr>
      <w:tabs>
        <w:tab w:val="center" w:pos="4677"/>
        <w:tab w:val="right" w:pos="9355"/>
      </w:tabs>
    </w:pPr>
    <w:rPr>
      <w:rFonts w:eastAsia="Times New Roman"/>
    </w:rPr>
  </w:style>
  <w:style w:type="paragraph" w:styleId="21">
    <w:name w:val="Body Text"/>
    <w:basedOn w:val="1"/>
    <w:qFormat/>
    <w:uiPriority w:val="0"/>
    <w:pPr>
      <w:spacing w:after="120"/>
    </w:pPr>
    <w:rPr>
      <w:rFonts w:eastAsia="Times New Roman"/>
    </w:rPr>
  </w:style>
  <w:style w:type="paragraph" w:styleId="22">
    <w:name w:val="toc 1"/>
    <w:basedOn w:val="1"/>
    <w:next w:val="1"/>
    <w:autoRedefine/>
    <w:qFormat/>
    <w:uiPriority w:val="39"/>
  </w:style>
  <w:style w:type="paragraph" w:styleId="23">
    <w:name w:val="Body Text Indent"/>
    <w:basedOn w:val="1"/>
    <w:qFormat/>
    <w:uiPriority w:val="0"/>
    <w:pPr>
      <w:spacing w:after="120"/>
      <w:ind w:left="283"/>
    </w:pPr>
    <w:rPr>
      <w:rFonts w:eastAsia="Times New Roman"/>
    </w:rPr>
  </w:style>
  <w:style w:type="paragraph" w:styleId="24">
    <w:name w:val="Title"/>
    <w:basedOn w:val="1"/>
    <w:next w:val="1"/>
    <w:qFormat/>
    <w:uiPriority w:val="0"/>
    <w:pPr>
      <w:jc w:val="center"/>
    </w:pPr>
    <w:rPr>
      <w:b/>
      <w:bCs/>
      <w:sz w:val="28"/>
    </w:rPr>
  </w:style>
  <w:style w:type="paragraph" w:styleId="25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26">
    <w:name w:val="Normal (Web)"/>
    <w:basedOn w:val="1"/>
    <w:qFormat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27">
    <w:name w:val="Body Text Indent 2"/>
    <w:basedOn w:val="1"/>
    <w:qFormat/>
    <w:uiPriority w:val="0"/>
    <w:pPr>
      <w:spacing w:after="120" w:line="480" w:lineRule="auto"/>
      <w:ind w:left="283"/>
    </w:pPr>
    <w:rPr>
      <w:rFonts w:eastAsia="Times New Roman"/>
    </w:rPr>
  </w:style>
  <w:style w:type="paragraph" w:styleId="28">
    <w:name w:val="Subtitle"/>
    <w:basedOn w:val="29"/>
    <w:next w:val="29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29">
    <w:name w:val="Обычный1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paragraph" w:styleId="30">
    <w:name w:val="Block Text"/>
    <w:basedOn w:val="1"/>
    <w:qFormat/>
    <w:uiPriority w:val="0"/>
    <w:pPr>
      <w:ind w:left="-108" w:right="-108" w:firstLine="108"/>
      <w:jc w:val="center"/>
    </w:pPr>
    <w:rPr>
      <w:rFonts w:eastAsia="Times New Roman"/>
      <w:sz w:val="20"/>
    </w:rPr>
  </w:style>
  <w:style w:type="table" w:styleId="31">
    <w:name w:val="Table Grid"/>
    <w:basedOn w:val="9"/>
    <w:qFormat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3">
    <w:name w:val="Заголовок 1 Знак"/>
    <w:qFormat/>
    <w:uiPriority w:val="0"/>
    <w:rPr>
      <w:rFonts w:eastAsia="Calibri"/>
      <w:sz w:val="24"/>
      <w:lang w:val="ru-RU" w:eastAsia="ru-RU" w:bidi="ar-SA"/>
    </w:rPr>
  </w:style>
  <w:style w:type="character" w:customStyle="1" w:styleId="34">
    <w:name w:val="Название Знак"/>
    <w:qFormat/>
    <w:uiPriority w:val="0"/>
    <w:rPr>
      <w:rFonts w:eastAsia="Calibri"/>
      <w:b/>
      <w:bCs/>
      <w:sz w:val="28"/>
      <w:lang w:val="ru-RU" w:eastAsia="ru-RU" w:bidi="ar-SA"/>
    </w:rPr>
  </w:style>
  <w:style w:type="character" w:customStyle="1" w:styleId="35">
    <w:name w:val="Нижний колонтитул Знак"/>
    <w:qFormat/>
    <w:uiPriority w:val="99"/>
    <w:rPr>
      <w:rFonts w:eastAsia="Calibri"/>
      <w:sz w:val="24"/>
      <w:lang w:val="ru-RU" w:eastAsia="ru-RU" w:bidi="ar-SA"/>
    </w:rPr>
  </w:style>
  <w:style w:type="paragraph" w:customStyle="1" w:styleId="36">
    <w:name w:val="Абзац списка1"/>
    <w:basedOn w:val="1"/>
    <w:qFormat/>
    <w:uiPriority w:val="0"/>
    <w:pPr>
      <w:ind w:left="720"/>
    </w:pPr>
  </w:style>
  <w:style w:type="paragraph" w:customStyle="1" w:styleId="37">
    <w:name w:val="Основной текст с отступом 21"/>
    <w:basedOn w:val="1"/>
    <w:qFormat/>
    <w:uiPriority w:val="0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38">
    <w:name w:val="Основной текст 21"/>
    <w:basedOn w:val="1"/>
    <w:qFormat/>
    <w:uiPriority w:val="0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39">
    <w:name w:val="Основной текст 2 Знак"/>
    <w:qFormat/>
    <w:uiPriority w:val="0"/>
    <w:rPr>
      <w:sz w:val="24"/>
    </w:rPr>
  </w:style>
  <w:style w:type="character" w:customStyle="1" w:styleId="40">
    <w:name w:val="Основной текст Знак"/>
    <w:qFormat/>
    <w:uiPriority w:val="0"/>
    <w:rPr>
      <w:sz w:val="24"/>
    </w:rPr>
  </w:style>
  <w:style w:type="character" w:customStyle="1" w:styleId="41">
    <w:name w:val="Основной текст с отступом 2 Знак"/>
    <w:qFormat/>
    <w:uiPriority w:val="0"/>
    <w:rPr>
      <w:sz w:val="24"/>
    </w:rPr>
  </w:style>
  <w:style w:type="character" w:customStyle="1" w:styleId="42">
    <w:name w:val="Верхний колонтитул Знак"/>
    <w:qFormat/>
    <w:uiPriority w:val="0"/>
    <w:rPr>
      <w:sz w:val="24"/>
    </w:rPr>
  </w:style>
  <w:style w:type="paragraph" w:customStyle="1" w:styleId="43">
    <w:name w:val="Знак"/>
    <w:basedOn w:val="1"/>
    <w:qFormat/>
    <w:uiPriority w:val="0"/>
    <w:pPr>
      <w:spacing w:after="160" w:line="240" w:lineRule="atLeast"/>
    </w:pPr>
    <w:rPr>
      <w:rFonts w:ascii="Verdana" w:hAnsi="Verdana" w:eastAsia="Times New Roman"/>
      <w:sz w:val="20"/>
      <w:lang w:val="en-US" w:eastAsia="en-US"/>
    </w:rPr>
  </w:style>
  <w:style w:type="paragraph" w:customStyle="1" w:styleId="44">
    <w:name w:val="Знак Знак Знак"/>
    <w:basedOn w:val="1"/>
    <w:qFormat/>
    <w:uiPriority w:val="0"/>
    <w:pPr>
      <w:spacing w:after="160" w:line="240" w:lineRule="atLeast"/>
    </w:pPr>
    <w:rPr>
      <w:rFonts w:ascii="Verdana" w:hAnsi="Verdana" w:eastAsia="Times New Roman"/>
      <w:sz w:val="20"/>
    </w:rPr>
  </w:style>
  <w:style w:type="paragraph" w:customStyle="1" w:styleId="45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Theme="minorHAnsi" w:hAnsiTheme="minorHAnsi" w:eastAsiaTheme="minorEastAsia" w:cstheme="minorBidi"/>
      <w:b/>
      <w:bCs/>
      <w:sz w:val="28"/>
      <w:szCs w:val="24"/>
      <w:lang w:val="ru-RU" w:eastAsia="ru-RU" w:bidi="ar-SA"/>
    </w:rPr>
  </w:style>
  <w:style w:type="character" w:customStyle="1" w:styleId="46">
    <w:name w:val="Основной текст с отступом Знак"/>
    <w:qFormat/>
    <w:uiPriority w:val="0"/>
    <w:rPr>
      <w:sz w:val="24"/>
    </w:rPr>
  </w:style>
  <w:style w:type="paragraph" w:customStyle="1" w:styleId="47">
    <w:name w:val="Знак4"/>
    <w:basedOn w:val="1"/>
    <w:qFormat/>
    <w:uiPriority w:val="0"/>
    <w:pPr>
      <w:spacing w:after="160" w:line="240" w:lineRule="atLeast"/>
    </w:pPr>
    <w:rPr>
      <w:rFonts w:ascii="Tahoma" w:hAnsi="Tahoma" w:eastAsia="Times New Roman"/>
      <w:sz w:val="18"/>
      <w:lang w:val="en-US" w:eastAsia="en-US"/>
    </w:rPr>
  </w:style>
  <w:style w:type="character" w:customStyle="1" w:styleId="48">
    <w:name w:val="Текст сноски Знак"/>
    <w:basedOn w:val="8"/>
    <w:qFormat/>
    <w:uiPriority w:val="0"/>
  </w:style>
  <w:style w:type="character" w:customStyle="1" w:styleId="49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sz w:val="28"/>
    </w:rPr>
  </w:style>
  <w:style w:type="character" w:customStyle="1" w:styleId="50">
    <w:name w:val="Заголовок 3 Знак"/>
    <w:link w:val="4"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51">
    <w:name w:val="Заголовок 4 Знак"/>
    <w:link w:val="5"/>
    <w:semiHidden/>
    <w:qFormat/>
    <w:uiPriority w:val="0"/>
    <w:rPr>
      <w:rFonts w:ascii="Calibri" w:hAnsi="Calibri" w:eastAsia="Times New Roman" w:cs="Times New Roman"/>
      <w:b/>
      <w:bCs/>
      <w:sz w:val="28"/>
      <w:szCs w:val="28"/>
    </w:rPr>
  </w:style>
  <w:style w:type="character" w:customStyle="1" w:styleId="52">
    <w:name w:val="Заголовок 5 Знак"/>
    <w:link w:val="6"/>
    <w:semiHidden/>
    <w:qFormat/>
    <w:uiPriority w:val="0"/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customStyle="1" w:styleId="53">
    <w:name w:val="Заголовок оглавления1"/>
    <w:basedOn w:val="2"/>
    <w:next w:val="1"/>
    <w:semiHidden/>
    <w:unhideWhenUsed/>
    <w:qFormat/>
    <w:uiPriority w:val="39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54">
    <w:name w:val="List Paragraph"/>
    <w:basedOn w:val="1"/>
    <w:qFormat/>
    <w:uiPriority w:val="1"/>
    <w:pPr>
      <w:ind w:left="720"/>
      <w:contextualSpacing/>
    </w:pPr>
  </w:style>
  <w:style w:type="paragraph" w:customStyle="1" w:styleId="55">
    <w:name w:val="Table Paragraph"/>
    <w:basedOn w:val="1"/>
    <w:qFormat/>
    <w:uiPriority w:val="1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56">
    <w:name w:val="_Style 64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57">
    <w:name w:val="_Style 65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58">
    <w:name w:val="_Style 66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59">
    <w:name w:val="_Style 67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60">
    <w:name w:val="_Style 68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61">
    <w:name w:val="_Style 69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62">
    <w:name w:val="_Style 70"/>
    <w:basedOn w:val="32"/>
    <w:qFormat/>
    <w:uiPriority w:val="0"/>
    <w:tblPr>
      <w:tblCellMar>
        <w:left w:w="115" w:type="dxa"/>
        <w:right w:w="115" w:type="dxa"/>
      </w:tblCellMar>
    </w:tblPr>
  </w:style>
  <w:style w:type="table" w:customStyle="1" w:styleId="63">
    <w:name w:val="_Style 72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table" w:customStyle="1" w:styleId="64">
    <w:name w:val="_Style 73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table" w:customStyle="1" w:styleId="65">
    <w:name w:val="_Style 74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table" w:customStyle="1" w:styleId="66">
    <w:name w:val="_Style 75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table" w:customStyle="1" w:styleId="67">
    <w:name w:val="_Style 76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table" w:customStyle="1" w:styleId="68">
    <w:name w:val="_Style 77"/>
    <w:basedOn w:val="32"/>
    <w:qFormat/>
    <w:uiPriority w:val="0"/>
    <w:rPr>
      <w:rFonts w:ascii="Calibri" w:hAnsi="Calibri" w:eastAsia="Calibri" w:cs="Calibri"/>
      <w:sz w:val="22"/>
      <w:szCs w:val="22"/>
    </w:rPr>
    <w:tblPr>
      <w:tblCellMar>
        <w:left w:w="115" w:type="dxa"/>
        <w:right w:w="115" w:type="dxa"/>
      </w:tblCellMar>
    </w:tblPr>
  </w:style>
  <w:style w:type="paragraph" w:customStyle="1" w:styleId="69">
    <w:name w:val="Revision"/>
    <w:hidden/>
    <w:semiHidden/>
    <w:qFormat/>
    <w:uiPriority w:val="99"/>
    <w:rPr>
      <w:rFonts w:eastAsia="Calibri" w:asciiTheme="minorHAnsi" w:hAnsiTheme="minorHAnsi" w:cstheme="minorBidi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JmsMlxSy2iNzPhkO6uI1MV71mQ==">CgMxLjAyCGguZ2pkZ3hzMgloLjMwajB6bGwyCWguMWZvYjl0ZTIJaC4zem55c2g3MgloLjJldDkycDAyCGgudHlqY3d0MgloLjNkeTZ2a20yCWguMXQzaDVzZjIJaC40ZDM0b2c4MgloLjNyZGNyam4yCWguMjZpbjFyZzIIaC5sbnhiejkyCWguMmp4c3hxaDIJaC4zNW5rdW4yMgloLjFrc3Y0dXYyCWguNDRzaW5pbzgAciExUGV1Rm5YaG9rUUk2WnZKU2FDWVphblQ4d3VpRmdjNXQ=</go:docsCustomData>
</go:gDocsCustomXmlDataStorage>
</file>

<file path=customXml/itemProps1.xml><?xml version="1.0" encoding="utf-8"?>
<ds:datastoreItem xmlns:ds="http://schemas.openxmlformats.org/officeDocument/2006/customXml" ds:itemID="{9A332737-5B56-41FB-A4DD-1D20235897D9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5320</Words>
  <Characters>30329</Characters>
  <Lines>252</Lines>
  <Paragraphs>71</Paragraphs>
  <TotalTime>422</TotalTime>
  <ScaleCrop>false</ScaleCrop>
  <LinksUpToDate>false</LinksUpToDate>
  <CharactersWithSpaces>35578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2024-02-14T10:22:00Z</dcterms:created>
  <dc:creator>TDN</dc:creator>
  <cp:lastModifiedBy>Пьянкова</cp:lastModifiedBy>
  <cp:lastPrinted>2025-05-27T14:43:00Z</cp:lastPrinted>
  <dcterms:modified xsi:type="dcterms:W3CDTF">2025-05-28T09:06:22Z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12164A70643645178919922089506185_13</vt:lpwstr>
  </property>
</Properties>
</file>